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AAED0A" w14:textId="77777777" w:rsidR="001630E1" w:rsidRPr="000D2B41" w:rsidRDefault="001630E1" w:rsidP="000D2B41">
      <w:pPr>
        <w:rPr>
          <w:b/>
          <w:bCs/>
        </w:rPr>
      </w:pPr>
      <w:bookmarkStart w:id="0" w:name="_Hlk132644199"/>
    </w:p>
    <w:p w14:paraId="01349630" w14:textId="685F532B" w:rsidR="006C225C" w:rsidRPr="00F90CF3" w:rsidRDefault="00905FB5" w:rsidP="000D2B41">
      <w:pPr>
        <w:pStyle w:val="Pis"/>
        <w:jc w:val="center"/>
        <w:rPr>
          <w:b/>
          <w:bCs/>
        </w:rPr>
      </w:pPr>
      <w:r w:rsidRPr="00F90CF3">
        <w:rPr>
          <w:b/>
          <w:bCs/>
        </w:rPr>
        <w:t>M</w:t>
      </w:r>
      <w:r w:rsidR="00145BCA" w:rsidRPr="00F90CF3">
        <w:rPr>
          <w:b/>
          <w:bCs/>
        </w:rPr>
        <w:t xml:space="preserve">aksualase teabevahetuse seaduse ja </w:t>
      </w:r>
    </w:p>
    <w:p w14:paraId="7CE70999" w14:textId="018D9709" w:rsidR="001630E1" w:rsidRPr="00F90CF3" w:rsidRDefault="00145BCA" w:rsidP="000D2B41">
      <w:pPr>
        <w:pStyle w:val="Pis"/>
        <w:jc w:val="center"/>
        <w:rPr>
          <w:b/>
          <w:bCs/>
        </w:rPr>
      </w:pPr>
      <w:r w:rsidRPr="00F90CF3">
        <w:rPr>
          <w:b/>
          <w:bCs/>
        </w:rPr>
        <w:t>maksukorralduse seaduse</w:t>
      </w:r>
      <w:r w:rsidR="001630E1" w:rsidRPr="00F90CF3">
        <w:rPr>
          <w:b/>
          <w:bCs/>
        </w:rPr>
        <w:t xml:space="preserve"> muu</w:t>
      </w:r>
      <w:r w:rsidRPr="00F90CF3">
        <w:rPr>
          <w:b/>
          <w:bCs/>
        </w:rPr>
        <w:t>tmise</w:t>
      </w:r>
      <w:r w:rsidR="006C225C" w:rsidRPr="00F90CF3">
        <w:rPr>
          <w:b/>
          <w:bCs/>
        </w:rPr>
        <w:t xml:space="preserve"> seaduse</w:t>
      </w:r>
      <w:r w:rsidR="001630E1" w:rsidRPr="00F90CF3">
        <w:rPr>
          <w:b/>
          <w:bCs/>
        </w:rPr>
        <w:t xml:space="preserve"> eelnõu </w:t>
      </w:r>
      <w:r w:rsidR="00905FB5" w:rsidRPr="00F90CF3">
        <w:rPr>
          <w:b/>
          <w:bCs/>
        </w:rPr>
        <w:t>seletuskiri</w:t>
      </w:r>
      <w:r w:rsidR="001630E1" w:rsidRPr="00F90CF3">
        <w:rPr>
          <w:b/>
          <w:bCs/>
        </w:rPr>
        <w:t xml:space="preserve"> </w:t>
      </w:r>
    </w:p>
    <w:p w14:paraId="4668200D" w14:textId="77777777" w:rsidR="001630E1" w:rsidRPr="000D2B41" w:rsidRDefault="001630E1" w:rsidP="000D2B41">
      <w:pPr>
        <w:jc w:val="both"/>
      </w:pPr>
    </w:p>
    <w:p w14:paraId="23A27B1A" w14:textId="77777777" w:rsidR="001630E1" w:rsidRPr="000D2B41" w:rsidRDefault="001630E1" w:rsidP="000D2B41">
      <w:pPr>
        <w:keepNext/>
        <w:jc w:val="both"/>
      </w:pPr>
    </w:p>
    <w:p w14:paraId="6F83F074" w14:textId="77777777" w:rsidR="00905FB5" w:rsidRPr="000D2B41" w:rsidRDefault="00905FB5" w:rsidP="000D2B41">
      <w:pPr>
        <w:jc w:val="both"/>
        <w:rPr>
          <w:b/>
        </w:rPr>
      </w:pPr>
      <w:r w:rsidRPr="000D2B41">
        <w:rPr>
          <w:b/>
        </w:rPr>
        <w:t>1. SISSEJUHATUS</w:t>
      </w:r>
    </w:p>
    <w:p w14:paraId="33AC732D" w14:textId="77777777" w:rsidR="00905FB5" w:rsidRPr="000D2B41" w:rsidRDefault="00905FB5" w:rsidP="000D2B41">
      <w:pPr>
        <w:jc w:val="both"/>
        <w:rPr>
          <w:b/>
        </w:rPr>
      </w:pPr>
    </w:p>
    <w:p w14:paraId="79CB4183" w14:textId="77777777" w:rsidR="00905FB5" w:rsidRPr="000D2B41" w:rsidRDefault="00905FB5" w:rsidP="082F97E8">
      <w:pPr>
        <w:jc w:val="both"/>
        <w:rPr>
          <w:b/>
          <w:bCs/>
        </w:rPr>
      </w:pPr>
      <w:r w:rsidRPr="082F97E8">
        <w:rPr>
          <w:b/>
          <w:bCs/>
        </w:rPr>
        <w:t xml:space="preserve">1.1 </w:t>
      </w:r>
      <w:commentRangeStart w:id="1"/>
      <w:r w:rsidRPr="082F97E8">
        <w:rPr>
          <w:b/>
          <w:bCs/>
        </w:rPr>
        <w:t>Sisukokkuvõte</w:t>
      </w:r>
      <w:commentRangeEnd w:id="1"/>
      <w:r w:rsidR="00240260">
        <w:rPr>
          <w:rStyle w:val="Kommentaariviide"/>
        </w:rPr>
        <w:commentReference w:id="1"/>
      </w:r>
    </w:p>
    <w:p w14:paraId="1B4E58BA" w14:textId="77777777" w:rsidR="001630E1" w:rsidRPr="000D2B41" w:rsidRDefault="001630E1" w:rsidP="000D2B41"/>
    <w:p w14:paraId="27AEA1C0" w14:textId="2C263F47" w:rsidR="001630E1" w:rsidRPr="000D2B41" w:rsidRDefault="00BE3652" w:rsidP="000D2B41">
      <w:pPr>
        <w:jc w:val="both"/>
        <w:rPr>
          <w:noProof/>
          <w:color w:val="000000"/>
        </w:rPr>
      </w:pPr>
      <w:r w:rsidRPr="000D2B41">
        <w:rPr>
          <w:color w:val="000000"/>
          <w:bdr w:val="none" w:sz="0" w:space="0" w:color="auto" w:frame="1"/>
          <w:shd w:val="clear" w:color="auto" w:fill="FFFFFF"/>
        </w:rPr>
        <w:t xml:space="preserve">Eelnõuga võetakse üle </w:t>
      </w:r>
      <w:r w:rsidR="0032189A" w:rsidRPr="000D2B41">
        <w:rPr>
          <w:color w:val="000000"/>
          <w:bdr w:val="none" w:sz="0" w:space="0" w:color="auto" w:frame="1"/>
          <w:shd w:val="clear" w:color="auto" w:fill="FFFFFF"/>
        </w:rPr>
        <w:t xml:space="preserve">Nõukogu direktiiv (EL) 2023/2226, 17. oktoober 2023, millega muudetakse direktiivi 2011/16/EL maksustamisalase halduskoostöö kohta </w:t>
      </w:r>
      <w:r w:rsidR="00425EF3" w:rsidRPr="000D2B41">
        <w:rPr>
          <w:color w:val="000000"/>
          <w:bdr w:val="none" w:sz="0" w:space="0" w:color="auto" w:frame="1"/>
          <w:shd w:val="clear" w:color="auto" w:fill="FFFFFF"/>
        </w:rPr>
        <w:t>(ELT L, 2023/2226, 24.10.2023)</w:t>
      </w:r>
      <w:r w:rsidR="007A2C12" w:rsidRPr="000D2B41">
        <w:rPr>
          <w:rStyle w:val="Allmrkuseviide"/>
          <w:color w:val="000000"/>
          <w:bdr w:val="none" w:sz="0" w:space="0" w:color="auto" w:frame="1"/>
          <w:shd w:val="clear" w:color="auto" w:fill="FFFFFF"/>
        </w:rPr>
        <w:footnoteReference w:id="1"/>
      </w:r>
      <w:r w:rsidR="0015675B" w:rsidRPr="000D2B41">
        <w:rPr>
          <w:color w:val="000000"/>
          <w:bdr w:val="none" w:sz="0" w:space="0" w:color="auto" w:frame="1"/>
          <w:shd w:val="clear" w:color="auto" w:fill="FFFFFF"/>
        </w:rPr>
        <w:t xml:space="preserve"> (edaspidi </w:t>
      </w:r>
      <w:r w:rsidR="0015675B" w:rsidRPr="000D2B41">
        <w:rPr>
          <w:i/>
          <w:iCs/>
          <w:color w:val="000000"/>
          <w:bdr w:val="none" w:sz="0" w:space="0" w:color="auto" w:frame="1"/>
          <w:shd w:val="clear" w:color="auto" w:fill="FFFFFF"/>
        </w:rPr>
        <w:t>halduskoostöö direktiivi</w:t>
      </w:r>
      <w:r w:rsidR="002A657F" w:rsidRPr="000D2B41">
        <w:rPr>
          <w:i/>
          <w:iCs/>
          <w:color w:val="000000"/>
          <w:bdr w:val="none" w:sz="0" w:space="0" w:color="auto" w:frame="1"/>
          <w:shd w:val="clear" w:color="auto" w:fill="FFFFFF"/>
        </w:rPr>
        <w:t xml:space="preserve"> </w:t>
      </w:r>
      <w:r w:rsidR="0015675B" w:rsidRPr="000D2B41">
        <w:rPr>
          <w:i/>
          <w:iCs/>
          <w:color w:val="000000"/>
          <w:bdr w:val="none" w:sz="0" w:space="0" w:color="auto" w:frame="1"/>
          <w:shd w:val="clear" w:color="auto" w:fill="FFFFFF"/>
        </w:rPr>
        <w:t>muudatus</w:t>
      </w:r>
      <w:r w:rsidR="0015675B" w:rsidRPr="000D2B41">
        <w:rPr>
          <w:color w:val="000000"/>
          <w:bdr w:val="none" w:sz="0" w:space="0" w:color="auto" w:frame="1"/>
          <w:shd w:val="clear" w:color="auto" w:fill="FFFFFF"/>
        </w:rPr>
        <w:t>)</w:t>
      </w:r>
      <w:r w:rsidR="007A61F4" w:rsidRPr="000D2B41">
        <w:rPr>
          <w:color w:val="000000"/>
          <w:bdr w:val="none" w:sz="0" w:space="0" w:color="auto" w:frame="1"/>
          <w:shd w:val="clear" w:color="auto" w:fill="FFFFFF"/>
        </w:rPr>
        <w:t xml:space="preserve">. </w:t>
      </w:r>
      <w:r w:rsidR="001630E1" w:rsidRPr="000D2B41">
        <w:rPr>
          <w:noProof/>
          <w:color w:val="000000"/>
        </w:rPr>
        <w:t xml:space="preserve">Eelnõuga </w:t>
      </w:r>
      <w:r w:rsidR="001630E1" w:rsidRPr="000D2B41">
        <w:rPr>
          <w:color w:val="000000"/>
          <w:bdr w:val="none" w:sz="0" w:space="0" w:color="auto" w:frame="1"/>
          <w:shd w:val="clear" w:color="auto" w:fill="FFFFFF"/>
        </w:rPr>
        <w:t xml:space="preserve">nähakse ette </w:t>
      </w:r>
      <w:r w:rsidR="007A61F4" w:rsidRPr="000D2B41">
        <w:rPr>
          <w:noProof/>
          <w:color w:val="000000"/>
        </w:rPr>
        <w:t>krüptovara</w:t>
      </w:r>
      <w:r w:rsidR="001630E1" w:rsidRPr="000D2B41">
        <w:rPr>
          <w:noProof/>
          <w:color w:val="000000"/>
        </w:rPr>
        <w:t>teenuse pakkujate maksualane aruandluskohustus</w:t>
      </w:r>
      <w:r w:rsidR="00085C23" w:rsidRPr="000D2B41">
        <w:rPr>
          <w:noProof/>
          <w:color w:val="000000"/>
        </w:rPr>
        <w:t xml:space="preserve"> ning lahendatakse </w:t>
      </w:r>
      <w:r w:rsidR="001630E1" w:rsidRPr="000D2B41">
        <w:rPr>
          <w:noProof/>
          <w:color w:val="000000"/>
        </w:rPr>
        <w:t xml:space="preserve">maksuhaldurite halduskoostöös tõusetunud murekohti. </w:t>
      </w:r>
      <w:r w:rsidR="00085C23" w:rsidRPr="000D2B41">
        <w:rPr>
          <w:noProof/>
          <w:color w:val="000000"/>
        </w:rPr>
        <w:t xml:space="preserve">Direktiiv muudab ka finantskontode maksualase teabevahetuse üksikasju. </w:t>
      </w:r>
    </w:p>
    <w:p w14:paraId="718015D8" w14:textId="77777777" w:rsidR="001630E1" w:rsidRPr="000D2B41" w:rsidRDefault="001630E1" w:rsidP="000D2B41">
      <w:pPr>
        <w:jc w:val="both"/>
        <w:rPr>
          <w:noProof/>
          <w:color w:val="000000"/>
        </w:rPr>
      </w:pPr>
    </w:p>
    <w:p w14:paraId="59D2EA2A" w14:textId="2C5970E5" w:rsidR="001630E1" w:rsidRPr="000D2B41" w:rsidRDefault="00DD0A01" w:rsidP="000D2B41">
      <w:pPr>
        <w:jc w:val="both"/>
        <w:rPr>
          <w:noProof/>
          <w:color w:val="000000"/>
        </w:rPr>
      </w:pPr>
      <w:r w:rsidRPr="000D2B41">
        <w:rPr>
          <w:noProof/>
          <w:color w:val="000000"/>
        </w:rPr>
        <w:t>Krüptovara</w:t>
      </w:r>
      <w:r w:rsidR="001630E1" w:rsidRPr="000D2B41">
        <w:rPr>
          <w:noProof/>
          <w:color w:val="000000"/>
        </w:rPr>
        <w:t xml:space="preserve"> ja finantskontosid puudutava teabevahetuse regulatsioon põhineb OECD liikmesriikide poolt kokkulepitud teabevahetuse mudelitel</w:t>
      </w:r>
      <w:r w:rsidR="06E352B8" w:rsidRPr="000B411D">
        <w:rPr>
          <w:noProof/>
          <w:color w:val="000000"/>
        </w:rPr>
        <w:t>:</w:t>
      </w:r>
      <w:r w:rsidRPr="000D2B41">
        <w:rPr>
          <w:noProof/>
          <w:color w:val="000000"/>
        </w:rPr>
        <w:t xml:space="preserve"> </w:t>
      </w:r>
      <w:r w:rsidR="7966FD55" w:rsidRPr="000D2B41">
        <w:rPr>
          <w:noProof/>
          <w:color w:val="000000"/>
        </w:rPr>
        <w:t>v</w:t>
      </w:r>
      <w:r w:rsidR="001630E1" w:rsidRPr="000D2B41">
        <w:rPr>
          <w:noProof/>
          <w:color w:val="000000"/>
        </w:rPr>
        <w:t xml:space="preserve">astavalt </w:t>
      </w:r>
      <w:r w:rsidRPr="000D2B41">
        <w:rPr>
          <w:noProof/>
          <w:color w:val="000000"/>
        </w:rPr>
        <w:t xml:space="preserve">krüptovara </w:t>
      </w:r>
      <w:r w:rsidR="001630E1" w:rsidRPr="000D2B41">
        <w:rPr>
          <w:noProof/>
          <w:color w:val="000000"/>
        </w:rPr>
        <w:t xml:space="preserve">käsitlev CARF – </w:t>
      </w:r>
      <w:r w:rsidR="001630E1" w:rsidRPr="000D2B41">
        <w:rPr>
          <w:i/>
          <w:iCs/>
          <w:noProof/>
          <w:color w:val="000000"/>
        </w:rPr>
        <w:t>crypto asset reporting framework</w:t>
      </w:r>
      <w:r w:rsidR="001630E1" w:rsidRPr="000D2B41">
        <w:rPr>
          <w:noProof/>
          <w:color w:val="000000"/>
        </w:rPr>
        <w:t xml:space="preserve"> ja finantskontosid käsitlev CRS – </w:t>
      </w:r>
      <w:r w:rsidR="001630E1" w:rsidRPr="000D2B41">
        <w:rPr>
          <w:i/>
          <w:iCs/>
          <w:noProof/>
          <w:color w:val="000000"/>
        </w:rPr>
        <w:t>common reporting standard</w:t>
      </w:r>
      <w:r w:rsidR="001630E1" w:rsidRPr="000D2B41">
        <w:rPr>
          <w:rStyle w:val="Allmrkuseviide"/>
          <w:color w:val="000000"/>
          <w:bdr w:val="none" w:sz="0" w:space="0" w:color="auto" w:frame="1"/>
          <w:shd w:val="clear" w:color="auto" w:fill="FFFFFF"/>
        </w:rPr>
        <w:t xml:space="preserve"> </w:t>
      </w:r>
      <w:r w:rsidR="001630E1" w:rsidRPr="000D2B41">
        <w:rPr>
          <w:rStyle w:val="Allmrkuseviide"/>
          <w:color w:val="000000"/>
          <w:bdr w:val="none" w:sz="0" w:space="0" w:color="auto" w:frame="1"/>
          <w:shd w:val="clear" w:color="auto" w:fill="FFFFFF"/>
        </w:rPr>
        <w:footnoteReference w:id="2"/>
      </w:r>
      <w:r w:rsidR="001630E1" w:rsidRPr="000D2B41">
        <w:rPr>
          <w:noProof/>
          <w:color w:val="000000"/>
        </w:rPr>
        <w:t>.</w:t>
      </w:r>
    </w:p>
    <w:p w14:paraId="0B6E4047" w14:textId="77777777" w:rsidR="001630E1" w:rsidRPr="000D2B41" w:rsidRDefault="001630E1" w:rsidP="000D2B41">
      <w:pPr>
        <w:jc w:val="both"/>
        <w:rPr>
          <w:noProof/>
          <w:color w:val="000000"/>
        </w:rPr>
      </w:pPr>
    </w:p>
    <w:p w14:paraId="1FA4904D" w14:textId="54A790FC" w:rsidR="001630E1" w:rsidRPr="000D2B41" w:rsidRDefault="001630E1" w:rsidP="000D2B41">
      <w:pPr>
        <w:jc w:val="both"/>
        <w:rPr>
          <w:color w:val="000000"/>
          <w:bdr w:val="none" w:sz="0" w:space="0" w:color="auto" w:frame="1"/>
          <w:shd w:val="clear" w:color="auto" w:fill="FFFFFF"/>
        </w:rPr>
      </w:pPr>
      <w:r w:rsidRPr="000D2B41">
        <w:rPr>
          <w:color w:val="000000"/>
          <w:bdr w:val="none" w:sz="0" w:space="0" w:color="auto" w:frame="1"/>
          <w:shd w:val="clear" w:color="auto" w:fill="FFFFFF"/>
        </w:rPr>
        <w:t xml:space="preserve">Direktiivis sätestatud reeglite üle võtmine on ette nähtud 2025. aasta 31. detsembriks ja </w:t>
      </w:r>
      <w:r w:rsidR="00F62C7C" w:rsidRPr="000D2B41">
        <w:rPr>
          <w:color w:val="000000"/>
          <w:bdr w:val="none" w:sz="0" w:space="0" w:color="auto" w:frame="1"/>
          <w:shd w:val="clear" w:color="auto" w:fill="FFFFFF"/>
        </w:rPr>
        <w:t>neid tuleb</w:t>
      </w:r>
      <w:r w:rsidRPr="000D2B41">
        <w:rPr>
          <w:color w:val="000000"/>
          <w:bdr w:val="none" w:sz="0" w:space="0" w:color="auto" w:frame="1"/>
          <w:shd w:val="clear" w:color="auto" w:fill="FFFFFF"/>
        </w:rPr>
        <w:t xml:space="preserve"> rakenda</w:t>
      </w:r>
      <w:r w:rsidR="00F62C7C" w:rsidRPr="000D2B41">
        <w:rPr>
          <w:color w:val="000000"/>
          <w:bdr w:val="none" w:sz="0" w:space="0" w:color="auto" w:frame="1"/>
          <w:shd w:val="clear" w:color="auto" w:fill="FFFFFF"/>
        </w:rPr>
        <w:t xml:space="preserve">da </w:t>
      </w:r>
      <w:r w:rsidRPr="000D2B41">
        <w:rPr>
          <w:color w:val="000000"/>
          <w:bdr w:val="none" w:sz="0" w:space="0" w:color="auto" w:frame="1"/>
          <w:shd w:val="clear" w:color="auto" w:fill="FFFFFF"/>
        </w:rPr>
        <w:t xml:space="preserve">alates 2026. aasta 1.  jaanuarist. Esimest korda tuleb </w:t>
      </w:r>
      <w:proofErr w:type="spellStart"/>
      <w:r w:rsidR="00F62C7C" w:rsidRPr="000D2B41">
        <w:rPr>
          <w:color w:val="000000"/>
          <w:bdr w:val="none" w:sz="0" w:space="0" w:color="auto" w:frame="1"/>
          <w:shd w:val="clear" w:color="auto" w:fill="FFFFFF"/>
        </w:rPr>
        <w:t>krüptovara</w:t>
      </w:r>
      <w:proofErr w:type="spellEnd"/>
      <w:r w:rsidRPr="000D2B41">
        <w:rPr>
          <w:color w:val="000000"/>
          <w:bdr w:val="none" w:sz="0" w:space="0" w:color="auto" w:frame="1"/>
          <w:shd w:val="clear" w:color="auto" w:fill="FFFFFF"/>
        </w:rPr>
        <w:t xml:space="preserve"> </w:t>
      </w:r>
      <w:r w:rsidR="00F62C7C" w:rsidRPr="000D2B41">
        <w:rPr>
          <w:color w:val="000000"/>
          <w:bdr w:val="none" w:sz="0" w:space="0" w:color="auto" w:frame="1"/>
          <w:shd w:val="clear" w:color="auto" w:fill="FFFFFF"/>
        </w:rPr>
        <w:t>teave</w:t>
      </w:r>
      <w:r w:rsidRPr="000D2B41">
        <w:rPr>
          <w:color w:val="000000"/>
          <w:bdr w:val="none" w:sz="0" w:space="0" w:color="auto" w:frame="1"/>
          <w:shd w:val="clear" w:color="auto" w:fill="FFFFFF"/>
        </w:rPr>
        <w:t xml:space="preserve"> esitada ja sellekohast teavet vahetada 2027. aastal.</w:t>
      </w:r>
    </w:p>
    <w:p w14:paraId="0740AFC5" w14:textId="77777777" w:rsidR="001630E1" w:rsidRPr="000D2B41" w:rsidRDefault="001630E1" w:rsidP="000D2B41">
      <w:pPr>
        <w:jc w:val="both"/>
        <w:rPr>
          <w:color w:val="000000"/>
          <w:bdr w:val="none" w:sz="0" w:space="0" w:color="auto" w:frame="1"/>
          <w:shd w:val="clear" w:color="auto" w:fill="FFFFFF"/>
        </w:rPr>
      </w:pPr>
    </w:p>
    <w:p w14:paraId="409D1591" w14:textId="51093C10" w:rsidR="00DA669D" w:rsidRPr="000D2B41" w:rsidRDefault="00F22823" w:rsidP="000D2B41">
      <w:pPr>
        <w:jc w:val="both"/>
      </w:pPr>
      <w:r w:rsidRPr="000D2B41">
        <w:rPr>
          <w:b/>
        </w:rPr>
        <w:t xml:space="preserve">1.2 </w:t>
      </w:r>
      <w:r w:rsidR="00DA669D" w:rsidRPr="000D2B41">
        <w:rPr>
          <w:b/>
        </w:rPr>
        <w:t>Eelnõu ettevalmistaja</w:t>
      </w:r>
    </w:p>
    <w:p w14:paraId="14A1882F" w14:textId="77777777" w:rsidR="00DA669D" w:rsidRPr="000D2B41" w:rsidRDefault="00DA669D" w:rsidP="000D2B41">
      <w:pPr>
        <w:jc w:val="both"/>
        <w:rPr>
          <w:color w:val="000000"/>
          <w:bdr w:val="none" w:sz="0" w:space="0" w:color="auto" w:frame="1"/>
          <w:shd w:val="clear" w:color="auto" w:fill="FFFFFF"/>
        </w:rPr>
      </w:pPr>
    </w:p>
    <w:p w14:paraId="5A1D0F9E" w14:textId="5950956D" w:rsidR="001630E1" w:rsidRPr="000D2B41" w:rsidRDefault="00D932A5" w:rsidP="000D2B41">
      <w:pPr>
        <w:jc w:val="both"/>
      </w:pPr>
      <w:r w:rsidRPr="000D2B41">
        <w:t xml:space="preserve">Eelnõu ja seletuskirja on ette valmistanud Rahandusministeeriumi maksu- ja tollipoliitika osakonna nõunik </w:t>
      </w:r>
      <w:r w:rsidR="001630E1" w:rsidRPr="000D2B41">
        <w:t>Anneli Valgma (</w:t>
      </w:r>
      <w:r w:rsidR="0033151B" w:rsidRPr="000D2B41">
        <w:t>5885 1315</w:t>
      </w:r>
      <w:r w:rsidR="001630E1" w:rsidRPr="000D2B41">
        <w:t xml:space="preserve">, </w:t>
      </w:r>
      <w:hyperlink r:id="rId15" w:history="1">
        <w:r w:rsidR="001630E1" w:rsidRPr="000D2B41">
          <w:rPr>
            <w:rStyle w:val="Hperlink"/>
          </w:rPr>
          <w:t>anneli.valgma@fin.ee</w:t>
        </w:r>
      </w:hyperlink>
      <w:r w:rsidR="001630E1" w:rsidRPr="000D2B41">
        <w:t xml:space="preserve">). </w:t>
      </w:r>
    </w:p>
    <w:p w14:paraId="65C869B1" w14:textId="77777777" w:rsidR="00BD3E08" w:rsidRPr="000D2B41" w:rsidRDefault="00BD3E08" w:rsidP="000D2B41">
      <w:pPr>
        <w:jc w:val="both"/>
      </w:pPr>
    </w:p>
    <w:p w14:paraId="3ACC3DA2" w14:textId="29743975" w:rsidR="00BD3E08" w:rsidRDefault="00BD3E08" w:rsidP="000D2B41">
      <w:pPr>
        <w:jc w:val="both"/>
      </w:pPr>
      <w:r w:rsidRPr="000D2B41">
        <w:t xml:space="preserve">Eelnõu on keeleliselt toimetanud Rahandusministeeriumi personali- ja õigusosakonna keeletoimetaja </w:t>
      </w:r>
      <w:r w:rsidR="003C5DA8" w:rsidRPr="000D2B41">
        <w:t>Heleri Piip</w:t>
      </w:r>
      <w:r w:rsidRPr="000D2B41">
        <w:t xml:space="preserve"> (</w:t>
      </w:r>
      <w:hyperlink r:id="rId16" w:history="1">
        <w:r w:rsidR="003C5DA8" w:rsidRPr="000D2B41">
          <w:rPr>
            <w:rStyle w:val="Hperlink"/>
          </w:rPr>
          <w:t>heleri.piip@fin.ee</w:t>
        </w:r>
      </w:hyperlink>
      <w:r w:rsidRPr="000D2B41">
        <w:t>). Eelnõu ja seletuskirja juriidilist kvaliteeti on kontrollinud Rahandusministeeriumi personali- ja õigusosakonna</w:t>
      </w:r>
      <w:r w:rsidR="003B71C7">
        <w:t xml:space="preserve"> nõunik Marge Kaskpeit</w:t>
      </w:r>
      <w:r w:rsidR="00CF65DE">
        <w:t xml:space="preserve"> (</w:t>
      </w:r>
      <w:hyperlink r:id="rId17" w:history="1">
        <w:r w:rsidR="00CF65DE" w:rsidRPr="00F06A5F">
          <w:rPr>
            <w:rStyle w:val="Hperlink"/>
          </w:rPr>
          <w:t>marge.kaskpeit@fin.ee</w:t>
        </w:r>
      </w:hyperlink>
      <w:r w:rsidRPr="000D2B41">
        <w:t>).</w:t>
      </w:r>
    </w:p>
    <w:p w14:paraId="3DEBACDF" w14:textId="77777777" w:rsidR="00CF65DE" w:rsidRPr="000D2B41" w:rsidRDefault="00CF65DE" w:rsidP="000D2B41">
      <w:pPr>
        <w:jc w:val="both"/>
      </w:pPr>
    </w:p>
    <w:p w14:paraId="79989D07" w14:textId="25A90069" w:rsidR="00DA669D" w:rsidRPr="000D2B41" w:rsidRDefault="008C7B68" w:rsidP="000D2B41">
      <w:pPr>
        <w:jc w:val="both"/>
        <w:rPr>
          <w:b/>
          <w:bCs/>
          <w:color w:val="000000"/>
          <w:bdr w:val="none" w:sz="0" w:space="0" w:color="auto" w:frame="1"/>
          <w:shd w:val="clear" w:color="auto" w:fill="FFFFFF"/>
        </w:rPr>
      </w:pPr>
      <w:r w:rsidRPr="000D2B41">
        <w:rPr>
          <w:b/>
          <w:bCs/>
          <w:color w:val="000000"/>
          <w:bdr w:val="none" w:sz="0" w:space="0" w:color="auto" w:frame="1"/>
          <w:shd w:val="clear" w:color="auto" w:fill="FFFFFF"/>
        </w:rPr>
        <w:t xml:space="preserve">1.3 </w:t>
      </w:r>
      <w:r w:rsidR="00DA669D" w:rsidRPr="000D2B41">
        <w:rPr>
          <w:b/>
          <w:bCs/>
          <w:color w:val="000000"/>
          <w:bdr w:val="none" w:sz="0" w:space="0" w:color="auto" w:frame="1"/>
          <w:shd w:val="clear" w:color="auto" w:fill="FFFFFF"/>
        </w:rPr>
        <w:t>Märkused</w:t>
      </w:r>
    </w:p>
    <w:p w14:paraId="4179890B" w14:textId="77777777" w:rsidR="00DA669D" w:rsidRPr="000D2B41" w:rsidRDefault="00DA669D" w:rsidP="000D2B41">
      <w:pPr>
        <w:jc w:val="both"/>
        <w:rPr>
          <w:color w:val="000000"/>
          <w:bdr w:val="none" w:sz="0" w:space="0" w:color="auto" w:frame="1"/>
          <w:shd w:val="clear" w:color="auto" w:fill="FFFFFF"/>
        </w:rPr>
      </w:pPr>
    </w:p>
    <w:p w14:paraId="719E813C" w14:textId="77777777" w:rsidR="00F47FD5" w:rsidRPr="000D2B41" w:rsidRDefault="00A674E2" w:rsidP="000D2B41">
      <w:pPr>
        <w:jc w:val="both"/>
      </w:pPr>
      <w:r w:rsidRPr="000D2B41">
        <w:t>Eelnõu ei ole seotud muu menetluses oleva eelnõuga</w:t>
      </w:r>
      <w:r w:rsidR="0015675B" w:rsidRPr="000D2B41">
        <w:t xml:space="preserve"> ega </w:t>
      </w:r>
      <w:r w:rsidRPr="000D2B41">
        <w:t>Vabariigi Valitsuse tegevusprogrammiga</w:t>
      </w:r>
      <w:r w:rsidR="0015675B" w:rsidRPr="000D2B41">
        <w:t xml:space="preserve">. </w:t>
      </w:r>
    </w:p>
    <w:p w14:paraId="481F7D7E" w14:textId="77777777" w:rsidR="00F47FD5" w:rsidRPr="000D2B41" w:rsidRDefault="00F47FD5" w:rsidP="000D2B41">
      <w:pPr>
        <w:jc w:val="both"/>
      </w:pPr>
    </w:p>
    <w:p w14:paraId="0764B43F" w14:textId="202378A9" w:rsidR="00D447F1" w:rsidRPr="000D2B41" w:rsidRDefault="0015675B" w:rsidP="000D2B41">
      <w:pPr>
        <w:jc w:val="both"/>
      </w:pPr>
      <w:r w:rsidRPr="000D2B41">
        <w:t>E</w:t>
      </w:r>
      <w:r w:rsidR="00A674E2" w:rsidRPr="000D2B41">
        <w:t xml:space="preserve">elnõu aluseks on </w:t>
      </w:r>
      <w:r w:rsidR="00DC5C31" w:rsidRPr="000D2B41">
        <w:t xml:space="preserve">üksnes </w:t>
      </w:r>
      <w:r w:rsidR="00D447F1" w:rsidRPr="000D2B41">
        <w:t>halduskoostöö direktiivis</w:t>
      </w:r>
      <w:r w:rsidR="00A674E2" w:rsidRPr="000D2B41">
        <w:t xml:space="preserve"> sätestatud nõuded. </w:t>
      </w:r>
    </w:p>
    <w:p w14:paraId="0551F242" w14:textId="77777777" w:rsidR="00EE6D3F" w:rsidRDefault="00EE6D3F" w:rsidP="000D2B41">
      <w:pPr>
        <w:jc w:val="both"/>
      </w:pPr>
    </w:p>
    <w:p w14:paraId="3B6160F5" w14:textId="21D16F0C" w:rsidR="00A92D71" w:rsidRPr="00A92D71" w:rsidRDefault="00A92D71" w:rsidP="00A92D71">
      <w:pPr>
        <w:tabs>
          <w:tab w:val="left" w:pos="8110"/>
        </w:tabs>
      </w:pPr>
      <w:r>
        <w:tab/>
      </w:r>
    </w:p>
    <w:p w14:paraId="7A538C24" w14:textId="649FBB2E" w:rsidR="00EE6D3F" w:rsidRPr="000D2B41" w:rsidRDefault="00E55A18" w:rsidP="000D2B41">
      <w:pPr>
        <w:jc w:val="both"/>
      </w:pPr>
      <w:r w:rsidRPr="000D2B41">
        <w:t>Juriidilise isiku t</w:t>
      </w:r>
      <w:r w:rsidR="00EE6D3F" w:rsidRPr="000D2B41">
        <w:t>rahvimäära tõstmine on seotud 12. juunil 2024. aastal vastu võetud karistusseadustiku muutmise ja sellega seonduvalt teiste seaduste muutmise seadusega (trahviühiku suurendamine)</w:t>
      </w:r>
      <w:r w:rsidR="00EE6D3F" w:rsidRPr="000D2B41">
        <w:rPr>
          <w:rStyle w:val="Allmrkuseviide"/>
        </w:rPr>
        <w:footnoteReference w:id="3"/>
      </w:r>
      <w:r w:rsidR="00EE6D3F" w:rsidRPr="000D2B41">
        <w:t>.</w:t>
      </w:r>
    </w:p>
    <w:p w14:paraId="33B47F56" w14:textId="77777777" w:rsidR="00D447F1" w:rsidRPr="000D2B41" w:rsidRDefault="00D447F1" w:rsidP="000D2B41">
      <w:pPr>
        <w:jc w:val="both"/>
      </w:pPr>
    </w:p>
    <w:p w14:paraId="5A0D2A87" w14:textId="4CC1B407" w:rsidR="00A674E2" w:rsidRPr="000D2B41" w:rsidRDefault="131C01D7" w:rsidP="000D2B41">
      <w:pPr>
        <w:jc w:val="both"/>
      </w:pPr>
      <w:r w:rsidRPr="000D2B41">
        <w:t>H</w:t>
      </w:r>
      <w:r w:rsidR="6A187EC5" w:rsidRPr="000D2B41">
        <w:t xml:space="preserve">ea </w:t>
      </w:r>
      <w:proofErr w:type="spellStart"/>
      <w:r w:rsidR="6A187EC5" w:rsidRPr="000D2B41">
        <w:t>õigusloome</w:t>
      </w:r>
      <w:proofErr w:type="spellEnd"/>
      <w:r w:rsidR="6A187EC5" w:rsidRPr="000D2B41">
        <w:t xml:space="preserve"> ja normitehnika eeskirj</w:t>
      </w:r>
      <w:r w:rsidRPr="000D2B41">
        <w:t>a</w:t>
      </w:r>
      <w:r w:rsidR="00A92D71">
        <w:t xml:space="preserve"> (HÕNTE)</w:t>
      </w:r>
      <w:r w:rsidR="6A187EC5" w:rsidRPr="000D2B41">
        <w:t xml:space="preserve"> § 1 lõike 2 punkti 2 kohaselt ei ole väljatöötamiskavatsus nõutav, kui eelnõu käsitleb Euroopa Liidu õiguse rakendamist ja kui eelnõu aluseks oleva Euroopa Liidu õigusakti eelnõu menetlemisel on sisuliselt lähtutud HÕNTE § 1 lõikes 1 sätestatud nõuetest</w:t>
      </w:r>
      <w:r w:rsidR="5A9827A3" w:rsidRPr="000D2B41">
        <w:t xml:space="preserve">. Viidatud normist lähtuvalt </w:t>
      </w:r>
      <w:r w:rsidR="6A187EC5" w:rsidRPr="000D2B41">
        <w:t>ei ole eelnõu osas tehtud väljatöötamiskavatsust.</w:t>
      </w:r>
    </w:p>
    <w:p w14:paraId="38AC25B7" w14:textId="77777777" w:rsidR="003313CE" w:rsidRPr="000D2B41" w:rsidRDefault="003313CE" w:rsidP="000D2B41">
      <w:pPr>
        <w:jc w:val="both"/>
      </w:pPr>
    </w:p>
    <w:p w14:paraId="5951F2B2" w14:textId="53899735" w:rsidR="003313CE" w:rsidRPr="000D2B41" w:rsidRDefault="1DC1AD27" w:rsidP="000D2B41">
      <w:pPr>
        <w:jc w:val="both"/>
      </w:pPr>
      <w:r w:rsidRPr="000D2B41">
        <w:t xml:space="preserve">Erandina on </w:t>
      </w:r>
      <w:r w:rsidR="1BA39A7E" w:rsidRPr="000D2B41">
        <w:t>e</w:t>
      </w:r>
      <w:r w:rsidR="003313CE" w:rsidRPr="000D2B41">
        <w:t xml:space="preserve">elnõu § </w:t>
      </w:r>
      <w:r w:rsidR="004A7B82">
        <w:t>2</w:t>
      </w:r>
      <w:r w:rsidR="003313CE" w:rsidRPr="000D2B41">
        <w:t xml:space="preserve"> punkti </w:t>
      </w:r>
      <w:r w:rsidR="004A7B82">
        <w:t>3</w:t>
      </w:r>
      <w:r w:rsidR="003313CE" w:rsidRPr="000D2B41">
        <w:t xml:space="preserve"> kohta koostatud 2021. aastal väljatöötamiskavatsus</w:t>
      </w:r>
      <w:r w:rsidR="003313CE" w:rsidRPr="000D2B41">
        <w:rPr>
          <w:rStyle w:val="Allmrkuseviide"/>
        </w:rPr>
        <w:footnoteReference w:id="4"/>
      </w:r>
      <w:r w:rsidR="003313CE" w:rsidRPr="000D2B41">
        <w:t xml:space="preserve"> (edaspidi </w:t>
      </w:r>
      <w:r w:rsidR="003313CE" w:rsidRPr="000D2B41">
        <w:rPr>
          <w:i/>
          <w:iCs/>
        </w:rPr>
        <w:t>VTK</w:t>
      </w:r>
      <w:r w:rsidR="003313CE" w:rsidRPr="000D2B41">
        <w:t xml:space="preserve">), millega kavandati kuues seaduses juriidilise isiku trahvimäärade tõstmist. </w:t>
      </w:r>
      <w:r w:rsidR="005A354B" w:rsidRPr="000D2B41">
        <w:t>Eelnõu</w:t>
      </w:r>
      <w:r w:rsidR="00683449" w:rsidRPr="000D2B41">
        <w:t xml:space="preserve"> eesmärgiks on </w:t>
      </w:r>
      <w:r w:rsidR="005A354B" w:rsidRPr="000D2B41">
        <w:t>MTVS kooskõlla halduskoostöö direktiivi</w:t>
      </w:r>
      <w:r w:rsidR="00683449" w:rsidRPr="000D2B41">
        <w:t>ga</w:t>
      </w:r>
      <w:r w:rsidR="005A354B" w:rsidRPr="000D2B41">
        <w:t xml:space="preserve">, mistõttu </w:t>
      </w:r>
      <w:r w:rsidR="00133BE0" w:rsidRPr="000D2B41">
        <w:t>eelnõ</w:t>
      </w:r>
      <w:r w:rsidR="00683449" w:rsidRPr="000D2B41">
        <w:t xml:space="preserve">us kajastatakse </w:t>
      </w:r>
      <w:proofErr w:type="spellStart"/>
      <w:r w:rsidR="00683449" w:rsidRPr="000D2B41">
        <w:t>VTKst</w:t>
      </w:r>
      <w:proofErr w:type="spellEnd"/>
      <w:r w:rsidR="00683449" w:rsidRPr="000D2B41">
        <w:t xml:space="preserve"> vaid</w:t>
      </w:r>
      <w:r w:rsidR="00133BE0" w:rsidRPr="000D2B41">
        <w:t xml:space="preserve"> </w:t>
      </w:r>
      <w:proofErr w:type="spellStart"/>
      <w:r w:rsidR="00133BE0" w:rsidRPr="000D2B41">
        <w:t>MTVSist</w:t>
      </w:r>
      <w:proofErr w:type="spellEnd"/>
      <w:r w:rsidR="00133BE0" w:rsidRPr="000D2B41">
        <w:t xml:space="preserve"> tulenevate kohustuste rikkumise eest ette nähtud rahatrahvi määra.</w:t>
      </w:r>
    </w:p>
    <w:p w14:paraId="7B28D20B" w14:textId="1304233F" w:rsidR="04A16491" w:rsidRPr="000D2B41" w:rsidRDefault="04A16491" w:rsidP="000D2B41">
      <w:pPr>
        <w:jc w:val="both"/>
      </w:pPr>
    </w:p>
    <w:p w14:paraId="32D1C8F3" w14:textId="1A3C2FBC" w:rsidR="02F3D3D7" w:rsidRPr="000D2B41" w:rsidRDefault="02F3D3D7" w:rsidP="000D2B41">
      <w:pPr>
        <w:jc w:val="both"/>
      </w:pPr>
      <w:r w:rsidRPr="000D2B41">
        <w:t xml:space="preserve">Direktiiv on olulisel määral üle võetud </w:t>
      </w:r>
      <w:proofErr w:type="spellStart"/>
      <w:r w:rsidRPr="000D2B41">
        <w:t>viiteliselt</w:t>
      </w:r>
      <w:proofErr w:type="spellEnd"/>
      <w:r w:rsidRPr="000D2B41">
        <w:t>. Eriti finantskontode teabevahetusse (peatükk 1</w:t>
      </w:r>
      <w:r w:rsidRPr="000D2B41">
        <w:rPr>
          <w:vertAlign w:val="superscript"/>
        </w:rPr>
        <w:t>1</w:t>
      </w:r>
      <w:r w:rsidRPr="000D2B41">
        <w:t xml:space="preserve">) ja </w:t>
      </w:r>
      <w:proofErr w:type="spellStart"/>
      <w:r w:rsidRPr="000D2B41">
        <w:t>krüptovara</w:t>
      </w:r>
      <w:proofErr w:type="spellEnd"/>
      <w:r w:rsidRPr="000D2B41">
        <w:t xml:space="preserve"> teabevahetusse </w:t>
      </w:r>
      <w:r w:rsidR="4DD8B88B" w:rsidRPr="000D2B41">
        <w:t>(peatükk 1</w:t>
      </w:r>
      <w:r w:rsidR="4DD8B88B" w:rsidRPr="000D2B41">
        <w:rPr>
          <w:vertAlign w:val="superscript"/>
        </w:rPr>
        <w:t>2</w:t>
      </w:r>
      <w:r w:rsidR="4DD8B88B" w:rsidRPr="000D2B41">
        <w:t xml:space="preserve">) </w:t>
      </w:r>
      <w:r w:rsidRPr="000D2B41">
        <w:t xml:space="preserve">puutuvalt. </w:t>
      </w:r>
    </w:p>
    <w:p w14:paraId="4A43F4AB" w14:textId="00E3AC73" w:rsidR="04A16491" w:rsidRPr="000D2B41" w:rsidRDefault="04A16491" w:rsidP="000D2B41">
      <w:pPr>
        <w:jc w:val="both"/>
      </w:pPr>
    </w:p>
    <w:p w14:paraId="35BC36E1" w14:textId="2E12D996" w:rsidR="008607C5" w:rsidRPr="000D2B41" w:rsidRDefault="48E6E673" w:rsidP="000D2B41">
      <w:pPr>
        <w:jc w:val="both"/>
      </w:pPr>
      <w:r w:rsidRPr="000D2B41">
        <w:t xml:space="preserve">HÕNTE § 28 lõike 6 kohaselt tuleb küll üldjuhul vältida otseviidet direktiivi sättele, kuid sama lõike teine lause lubab seda teha juhul, kui tegemist on EL direktiivi tehnilise sättega, mille kohaldamine toimub niikuinii üksühele ja selle sätte dubleerimine riigisisesesse õigusesse ei ole otstarbekas. Automaatne teabevahetus on direktiivis kõige peenema detailina </w:t>
      </w:r>
      <w:r w:rsidR="625E3784" w:rsidRPr="000D2B41">
        <w:t>kokku lepitud ning komisjon jälgib iga sõna ülevõtmist Eesti õigusesse.</w:t>
      </w:r>
      <w:r w:rsidR="71F5E566" w:rsidRPr="000D2B41">
        <w:t xml:space="preserve"> See tähendab sisuliselt vajadust kogu direktiivi tekst kopeerida Eesti õigusesse.</w:t>
      </w:r>
      <w:r w:rsidR="625E3784" w:rsidRPr="000D2B41">
        <w:t xml:space="preserve"> </w:t>
      </w:r>
      <w:r w:rsidR="33773BA9" w:rsidRPr="000D2B41">
        <w:t xml:space="preserve">Kogemus näitab, et </w:t>
      </w:r>
      <w:r w:rsidR="7F85B75F" w:rsidRPr="000D2B41">
        <w:t>k</w:t>
      </w:r>
      <w:r w:rsidR="33773BA9" w:rsidRPr="000D2B41">
        <w:t>a sellisel juhul</w:t>
      </w:r>
      <w:r w:rsidR="7F85B75F" w:rsidRPr="000D2B41">
        <w:t xml:space="preserve"> ei õnnestu</w:t>
      </w:r>
      <w:r w:rsidR="625E3784" w:rsidRPr="000D2B41">
        <w:t xml:space="preserve"> vältida direktiivi tööteksti tõlkimisel või ülevõtmisel tekkivaid nüansierinevusi</w:t>
      </w:r>
      <w:r w:rsidR="7F85B75F" w:rsidRPr="000D2B41">
        <w:t xml:space="preserve">, mis direktiivi rakendamise küsimuse alla seavad. </w:t>
      </w:r>
      <w:r w:rsidR="39AE59F2" w:rsidRPr="000D2B41">
        <w:t xml:space="preserve">Automaatse teabevahetuse instrumendid on alati liiduülesed, mis tähendab, et </w:t>
      </w:r>
      <w:r w:rsidR="00BA35D5" w:rsidRPr="000D2B41">
        <w:t xml:space="preserve">ettevõtjad peavad jälgima direktiivist tulenevaid kohustusi igas liikmesriigis. </w:t>
      </w:r>
      <w:r w:rsidR="67710618" w:rsidRPr="000D2B41">
        <w:t>Soovime</w:t>
      </w:r>
      <w:r w:rsidR="00BA35D5" w:rsidRPr="000D2B41">
        <w:t xml:space="preserve"> vältida liikmesriikide vahel direktiivi rakendamise erisusi </w:t>
      </w:r>
      <w:r w:rsidR="67710618" w:rsidRPr="000D2B41">
        <w:t xml:space="preserve">direktiivi ülevõtmisel ja rakendamisel direktiivile otse viidates. </w:t>
      </w:r>
    </w:p>
    <w:p w14:paraId="7C587CC9" w14:textId="77777777" w:rsidR="00A674E2" w:rsidRPr="000D2B41" w:rsidRDefault="00A674E2" w:rsidP="000D2B41">
      <w:pPr>
        <w:jc w:val="both"/>
      </w:pPr>
    </w:p>
    <w:p w14:paraId="1B8E4446" w14:textId="593ADC10" w:rsidR="00D85278" w:rsidRPr="000D2B41" w:rsidRDefault="00D85278" w:rsidP="000D2B41">
      <w:pPr>
        <w:jc w:val="both"/>
      </w:pPr>
      <w:r w:rsidRPr="000D2B41">
        <w:t>Eelnõuga muudetakse</w:t>
      </w:r>
      <w:r w:rsidR="00110810" w:rsidRPr="000D2B41">
        <w:t xml:space="preserve"> maksualase teabevahetuse seadust </w:t>
      </w:r>
      <w:r w:rsidR="175BB6F9" w:rsidRPr="000D2B41">
        <w:t xml:space="preserve">(MTVS) </w:t>
      </w:r>
      <w:r w:rsidR="00110810" w:rsidRPr="000D2B41">
        <w:t>redaktsioonis RT I, 02.05.2024, 9 ja m</w:t>
      </w:r>
      <w:r w:rsidRPr="000D2B41">
        <w:t xml:space="preserve">aksukorralduse seadust </w:t>
      </w:r>
      <w:r w:rsidR="2082AD3B" w:rsidRPr="000D2B41">
        <w:t xml:space="preserve">(MKS) </w:t>
      </w:r>
      <w:r w:rsidRPr="000D2B41">
        <w:t>redaktsioonis RT I, 19.12.2024, 4</w:t>
      </w:r>
      <w:r w:rsidR="00071E67" w:rsidRPr="000D2B41">
        <w:t>.</w:t>
      </w:r>
    </w:p>
    <w:p w14:paraId="17A499AB" w14:textId="77777777" w:rsidR="00071E67" w:rsidRPr="000D2B41" w:rsidRDefault="00071E67" w:rsidP="000D2B41">
      <w:pPr>
        <w:jc w:val="both"/>
      </w:pPr>
    </w:p>
    <w:p w14:paraId="4E9D3599" w14:textId="77777777" w:rsidR="003134AD" w:rsidRPr="000D2B41" w:rsidRDefault="003134AD" w:rsidP="000D2B41">
      <w:pPr>
        <w:jc w:val="both"/>
      </w:pPr>
      <w:r w:rsidRPr="000D2B41">
        <w:t xml:space="preserve">Seaduse vastuvõtmiseks on vaja Riigikogu poolthäälte enamust. </w:t>
      </w:r>
    </w:p>
    <w:p w14:paraId="461C0C59" w14:textId="77777777" w:rsidR="00DA669D" w:rsidRPr="000D2B41" w:rsidRDefault="00DA669D" w:rsidP="000D2B41">
      <w:pPr>
        <w:jc w:val="both"/>
        <w:rPr>
          <w:color w:val="000000"/>
          <w:bdr w:val="none" w:sz="0" w:space="0" w:color="auto" w:frame="1"/>
          <w:shd w:val="clear" w:color="auto" w:fill="FFFFFF"/>
        </w:rPr>
      </w:pPr>
    </w:p>
    <w:p w14:paraId="4471DF89" w14:textId="2ED36933" w:rsidR="003134AD" w:rsidRPr="000D2B41" w:rsidRDefault="003134AD" w:rsidP="000D2B41">
      <w:pPr>
        <w:jc w:val="both"/>
        <w:rPr>
          <w:color w:val="000000"/>
          <w:bdr w:val="none" w:sz="0" w:space="0" w:color="auto" w:frame="1"/>
          <w:shd w:val="clear" w:color="auto" w:fill="FFFFFF"/>
        </w:rPr>
      </w:pPr>
      <w:r w:rsidRPr="000D2B41">
        <w:rPr>
          <w:color w:val="000000"/>
          <w:bdr w:val="none" w:sz="0" w:space="0" w:color="auto" w:frame="1"/>
          <w:shd w:val="clear" w:color="auto" w:fill="FFFFFF"/>
        </w:rPr>
        <w:t>Eelnõu plaanitakse</w:t>
      </w:r>
      <w:r w:rsidR="00626571" w:rsidRPr="000D2B41">
        <w:rPr>
          <w:color w:val="000000"/>
          <w:bdr w:val="none" w:sz="0" w:space="0" w:color="auto" w:frame="1"/>
          <w:shd w:val="clear" w:color="auto" w:fill="FFFFFF"/>
        </w:rPr>
        <w:t xml:space="preserve"> põhiosas</w:t>
      </w:r>
      <w:r w:rsidRPr="000D2B41">
        <w:rPr>
          <w:color w:val="000000"/>
          <w:bdr w:val="none" w:sz="0" w:space="0" w:color="auto" w:frame="1"/>
          <w:shd w:val="clear" w:color="auto" w:fill="FFFFFF"/>
        </w:rPr>
        <w:t xml:space="preserve"> jõustada 2026. aasta 1. jaanuarist</w:t>
      </w:r>
      <w:r w:rsidR="0083535D" w:rsidRPr="000D2B41">
        <w:rPr>
          <w:color w:val="000000"/>
          <w:bdr w:val="none" w:sz="0" w:space="0" w:color="auto" w:frame="1"/>
          <w:shd w:val="clear" w:color="auto" w:fill="FFFFFF"/>
        </w:rPr>
        <w:t>,</w:t>
      </w:r>
      <w:r w:rsidR="00626571" w:rsidRPr="000D2B41">
        <w:rPr>
          <w:color w:val="000000"/>
          <w:bdr w:val="none" w:sz="0" w:space="0" w:color="auto" w:frame="1"/>
          <w:shd w:val="clear" w:color="auto" w:fill="FFFFFF"/>
        </w:rPr>
        <w:t xml:space="preserve"> väike</w:t>
      </w:r>
      <w:r w:rsidR="0083535D" w:rsidRPr="000D2B41">
        <w:rPr>
          <w:color w:val="000000"/>
          <w:bdr w:val="none" w:sz="0" w:space="0" w:color="auto" w:frame="1"/>
          <w:shd w:val="clear" w:color="auto" w:fill="FFFFFF"/>
        </w:rPr>
        <w:t xml:space="preserve"> osa muudatusi </w:t>
      </w:r>
      <w:r w:rsidR="00626571" w:rsidRPr="000D2B41">
        <w:t>2027. aasta 31. detsembril.</w:t>
      </w:r>
    </w:p>
    <w:p w14:paraId="4C6DA39F" w14:textId="77777777" w:rsidR="001630E1" w:rsidRPr="000D2B41" w:rsidRDefault="001630E1" w:rsidP="000D2B41"/>
    <w:p w14:paraId="790C7F90" w14:textId="5FFC8CDF" w:rsidR="001630E1" w:rsidRPr="000D2B41" w:rsidRDefault="008C7B68" w:rsidP="000D2B41">
      <w:pPr>
        <w:rPr>
          <w:b/>
        </w:rPr>
      </w:pPr>
      <w:r w:rsidRPr="000D2B41">
        <w:rPr>
          <w:b/>
        </w:rPr>
        <w:t>2. SEADUSE EESMÄRK</w:t>
      </w:r>
    </w:p>
    <w:p w14:paraId="29CC32F8" w14:textId="77777777" w:rsidR="008C7B68" w:rsidRPr="000D2B41" w:rsidRDefault="008C7B68" w:rsidP="000D2B41"/>
    <w:p w14:paraId="59AF1365" w14:textId="6A7619C9" w:rsidR="001630E1" w:rsidRPr="000D2B41" w:rsidRDefault="00626571" w:rsidP="000D2B41">
      <w:pPr>
        <w:jc w:val="both"/>
      </w:pPr>
      <w:r w:rsidRPr="000D2B41">
        <w:t xml:space="preserve">Rahvusvahelisi </w:t>
      </w:r>
      <w:r w:rsidR="001630E1" w:rsidRPr="000D2B41">
        <w:t>institutsioone ja üldsust on juba aastaid tugevalt kõnetanud õiglane maksustamine ja aus maksukonkurents, maksupettuste vastu võitlemine ning maksudest kõrvalehoidumise ennetamine. Üheks oluliseks meetmeks nende eesmärkide elluviimisel peetakse maksuhaldurite halduskoostöö pidevat laiendamist ja tõhustamist</w:t>
      </w:r>
      <w:r w:rsidR="00AF4CED" w:rsidRPr="000D2B41">
        <w:t xml:space="preserve">. </w:t>
      </w:r>
      <w:r w:rsidR="001630E1" w:rsidRPr="000D2B41">
        <w:t>Samad suundumused on OECD-s ning valdavalt lepitakse Euroopa Liidu tasandil kokku OECD liikmesriikide poolt kokku lepitud koostöömudelite rakendamise üksikasjades liidu tasandil. OECD puhul võib esile tõsta teabevahetuses osalevate riikide ja jurisdiktsioonide pidevaid hindamisi, mis peavad tagama teabevahetuse</w:t>
      </w:r>
      <w:r w:rsidR="0014578F" w:rsidRPr="000D2B41">
        <w:t>, kui ka selle osas teostava järelevalve</w:t>
      </w:r>
      <w:r w:rsidR="001630E1" w:rsidRPr="000D2B41">
        <w:t xml:space="preserve"> tõhusus</w:t>
      </w:r>
      <w:r w:rsidR="00C5310C" w:rsidRPr="000D2B41">
        <w:t>e.</w:t>
      </w:r>
    </w:p>
    <w:p w14:paraId="2C87F3A4" w14:textId="77777777" w:rsidR="001630E1" w:rsidRPr="000D2B41" w:rsidRDefault="001630E1" w:rsidP="000D2B41">
      <w:pPr>
        <w:jc w:val="both"/>
      </w:pPr>
    </w:p>
    <w:p w14:paraId="376DC28B" w14:textId="4B1FE29D" w:rsidR="001630E1" w:rsidRPr="000D2B41" w:rsidRDefault="001630E1" w:rsidP="000D2B41">
      <w:pPr>
        <w:jc w:val="both"/>
      </w:pPr>
      <w:r w:rsidRPr="000D2B41">
        <w:t xml:space="preserve">Halduskoostöö direktiivi </w:t>
      </w:r>
      <w:r w:rsidR="00B41C64" w:rsidRPr="000D2B41">
        <w:t>hiljutise</w:t>
      </w:r>
      <w:r w:rsidRPr="000D2B41">
        <w:t xml:space="preserve"> muudatuse</w:t>
      </w:r>
      <w:r w:rsidR="00C5310C" w:rsidRPr="000D2B41">
        <w:t xml:space="preserve">ga </w:t>
      </w:r>
      <w:r w:rsidRPr="000D2B41">
        <w:t>kehtesta</w:t>
      </w:r>
      <w:r w:rsidR="00C5310C" w:rsidRPr="000D2B41">
        <w:t>ti</w:t>
      </w:r>
      <w:r w:rsidRPr="000D2B41">
        <w:t xml:space="preserve"> kogu finantsmaailma võrdsemalt hõlmav maksualane aruandluskohustus, et vähendada </w:t>
      </w:r>
      <w:proofErr w:type="spellStart"/>
      <w:r w:rsidR="5CD55FF9" w:rsidRPr="000D2B41">
        <w:t>krüptovaradega</w:t>
      </w:r>
      <w:proofErr w:type="spellEnd"/>
      <w:r w:rsidR="5CD55FF9" w:rsidRPr="000D2B41">
        <w:t xml:space="preserve"> seonduvaid </w:t>
      </w:r>
      <w:r w:rsidRPr="000D2B41">
        <w:t xml:space="preserve">maksudest kõrvalehoidumise võimalusi. </w:t>
      </w:r>
      <w:proofErr w:type="spellStart"/>
      <w:r w:rsidR="00C5310C" w:rsidRPr="000D2B41">
        <w:t>Krüptovara</w:t>
      </w:r>
      <w:proofErr w:type="spellEnd"/>
      <w:r w:rsidR="00C5310C" w:rsidRPr="000D2B41">
        <w:t xml:space="preserve"> </w:t>
      </w:r>
      <w:r w:rsidRPr="000D2B41">
        <w:t>tur</w:t>
      </w:r>
      <w:r w:rsidR="001B1522" w:rsidRPr="000D2B41">
        <w:t>ud</w:t>
      </w:r>
      <w:r w:rsidRPr="000D2B41">
        <w:t xml:space="preserve"> on ka laiemas plaanis järjest rohkem reguleeritud</w:t>
      </w:r>
      <w:r w:rsidR="0014578F" w:rsidRPr="000D2B41">
        <w:t xml:space="preserve">, sh ka Eestis </w:t>
      </w:r>
      <w:proofErr w:type="spellStart"/>
      <w:r w:rsidR="0014578F" w:rsidRPr="000D2B41">
        <w:t>Markets</w:t>
      </w:r>
      <w:proofErr w:type="spellEnd"/>
      <w:r w:rsidR="0014578F" w:rsidRPr="000D2B41">
        <w:t xml:space="preserve"> in </w:t>
      </w:r>
      <w:proofErr w:type="spellStart"/>
      <w:r w:rsidR="0014578F" w:rsidRPr="000D2B41">
        <w:t>Crypto</w:t>
      </w:r>
      <w:proofErr w:type="spellEnd"/>
      <w:r w:rsidR="0014578F" w:rsidRPr="000D2B41">
        <w:t xml:space="preserve"> Assets</w:t>
      </w:r>
      <w:r w:rsidR="00FF554D" w:rsidRPr="000D2B41">
        <w:t xml:space="preserve"> (edaspidi </w:t>
      </w:r>
      <w:proofErr w:type="spellStart"/>
      <w:r w:rsidR="00FF554D" w:rsidRPr="000D2B41">
        <w:t>MiCA</w:t>
      </w:r>
      <w:proofErr w:type="spellEnd"/>
      <w:r w:rsidR="00FF554D" w:rsidRPr="000D2B41">
        <w:t>)</w:t>
      </w:r>
      <w:r w:rsidR="0014578F" w:rsidRPr="000D2B41">
        <w:t xml:space="preserve"> määruse</w:t>
      </w:r>
      <w:r w:rsidR="00D96F7A" w:rsidRPr="000D2B41">
        <w:rPr>
          <w:rStyle w:val="Allmrkuseviide"/>
        </w:rPr>
        <w:footnoteReference w:id="5"/>
      </w:r>
      <w:r w:rsidR="0014578F" w:rsidRPr="000D2B41">
        <w:t xml:space="preserve"> </w:t>
      </w:r>
      <w:r w:rsidR="001B1522" w:rsidRPr="000D2B41">
        <w:t>alusel</w:t>
      </w:r>
      <w:r w:rsidR="0014578F" w:rsidRPr="000D2B41">
        <w:t xml:space="preserve"> </w:t>
      </w:r>
      <w:proofErr w:type="spellStart"/>
      <w:r w:rsidR="0014578F" w:rsidRPr="000D2B41">
        <w:t>krüptovaraturu</w:t>
      </w:r>
      <w:proofErr w:type="spellEnd"/>
      <w:r w:rsidR="0014578F" w:rsidRPr="000D2B41">
        <w:t xml:space="preserve"> seaduse </w:t>
      </w:r>
      <w:r w:rsidR="001B1522" w:rsidRPr="000D2B41">
        <w:t>kaudu</w:t>
      </w:r>
      <w:r w:rsidR="6C71FC06" w:rsidRPr="000D2B41">
        <w:t xml:space="preserve">. </w:t>
      </w:r>
      <w:proofErr w:type="spellStart"/>
      <w:r w:rsidR="6C71FC06" w:rsidRPr="000D2B41">
        <w:t>Krüptovarateenuse</w:t>
      </w:r>
      <w:proofErr w:type="spellEnd"/>
      <w:r w:rsidR="6C71FC06" w:rsidRPr="000D2B41">
        <w:t xml:space="preserve"> osutajate tegevust on senisest rangemalt reguleeritud hiljuti ka rahapesu ja terrorismi tõkestamise seadusega.</w:t>
      </w:r>
    </w:p>
    <w:p w14:paraId="00BDA788" w14:textId="4B2A9B3D" w:rsidR="001630E1" w:rsidRPr="000D2B41" w:rsidRDefault="001630E1" w:rsidP="000D2B41">
      <w:pPr>
        <w:jc w:val="both"/>
      </w:pPr>
    </w:p>
    <w:p w14:paraId="41EF365A" w14:textId="77777777" w:rsidR="001630E1" w:rsidRPr="000D2B41" w:rsidRDefault="2B4B7CD6" w:rsidP="000D2B41">
      <w:pPr>
        <w:jc w:val="both"/>
      </w:pPr>
      <w:proofErr w:type="spellStart"/>
      <w:r w:rsidRPr="000D2B41">
        <w:t>Krüptovara</w:t>
      </w:r>
      <w:proofErr w:type="spellEnd"/>
      <w:r w:rsidRPr="000D2B41">
        <w:t xml:space="preserve"> teabe vahetamine maksuhaldurite vahel täidab lünga finantstooteid puudutavas maksualases teabevahetuses. Finantskontode alase teabevahetuse sisseviimisel 2014. aastal ei osatud piisavalt ette näha </w:t>
      </w:r>
      <w:proofErr w:type="spellStart"/>
      <w:r w:rsidRPr="000D2B41">
        <w:t>krüptovara</w:t>
      </w:r>
      <w:proofErr w:type="spellEnd"/>
      <w:r w:rsidRPr="000D2B41">
        <w:t xml:space="preserve"> turu hüppelist kasvu ega hinnata </w:t>
      </w:r>
      <w:proofErr w:type="spellStart"/>
      <w:r w:rsidRPr="000D2B41">
        <w:t>krüptovara</w:t>
      </w:r>
      <w:proofErr w:type="spellEnd"/>
      <w:r w:rsidRPr="000D2B41">
        <w:t xml:space="preserve"> ja nendega seotud teenuste erinevusi traditsioonilisest finantsturust. Seetõttu jäid </w:t>
      </w:r>
      <w:proofErr w:type="spellStart"/>
      <w:r w:rsidRPr="000D2B41">
        <w:t>krüptovarad</w:t>
      </w:r>
      <w:proofErr w:type="spellEnd"/>
      <w:r w:rsidRPr="000D2B41">
        <w:t xml:space="preserve"> finantsteenuseid puudutava aruandlusega hõlmamata.</w:t>
      </w:r>
    </w:p>
    <w:p w14:paraId="0C8AF3A0" w14:textId="10D6668B" w:rsidR="001630E1" w:rsidRPr="000D2B41" w:rsidRDefault="001630E1" w:rsidP="000D2B41">
      <w:pPr>
        <w:jc w:val="both"/>
      </w:pPr>
    </w:p>
    <w:p w14:paraId="769AAE45" w14:textId="20BD79D8" w:rsidR="001630E1" w:rsidRPr="000D2B41" w:rsidRDefault="47842552" w:rsidP="000D2B41">
      <w:pPr>
        <w:jc w:val="both"/>
      </w:pPr>
      <w:r w:rsidRPr="000D2B41">
        <w:t>K</w:t>
      </w:r>
      <w:r w:rsidR="7A6DB6FB" w:rsidRPr="000D2B41">
        <w:t xml:space="preserve">uigi </w:t>
      </w:r>
      <w:proofErr w:type="spellStart"/>
      <w:r w:rsidR="7A6DB6FB" w:rsidRPr="000D2B41">
        <w:t>k</w:t>
      </w:r>
      <w:r w:rsidRPr="000D2B41">
        <w:t>rüpto</w:t>
      </w:r>
      <w:r w:rsidR="00D10F5A" w:rsidRPr="000D2B41">
        <w:t>vara</w:t>
      </w:r>
      <w:r w:rsidR="4D4283AD" w:rsidRPr="000D2B41">
        <w:t>t</w:t>
      </w:r>
      <w:r w:rsidR="001630E1" w:rsidRPr="000D2B41">
        <w:t>urg</w:t>
      </w:r>
      <w:proofErr w:type="spellEnd"/>
      <w:r w:rsidR="001630E1" w:rsidRPr="000D2B41">
        <w:t xml:space="preserve"> on </w:t>
      </w:r>
      <w:proofErr w:type="spellStart"/>
      <w:r w:rsidR="001630E1" w:rsidRPr="000D2B41">
        <w:t>volatiilne</w:t>
      </w:r>
      <w:proofErr w:type="spellEnd"/>
      <w:r w:rsidR="001630E1" w:rsidRPr="000D2B41">
        <w:t xml:space="preserve">, </w:t>
      </w:r>
      <w:r w:rsidR="45CE04AD" w:rsidRPr="000D2B41">
        <w:t>püsib</w:t>
      </w:r>
      <w:r w:rsidR="001630E1" w:rsidRPr="000D2B41">
        <w:t xml:space="preserve"> </w:t>
      </w:r>
      <w:r w:rsidR="45CE04AD" w:rsidRPr="000D2B41">
        <w:t>see</w:t>
      </w:r>
      <w:r w:rsidR="001630E1" w:rsidRPr="000D2B41">
        <w:t xml:space="preserve"> </w:t>
      </w:r>
      <w:r w:rsidR="1A1BE43A" w:rsidRPr="000D2B41">
        <w:t>äärmiselt aktiiv</w:t>
      </w:r>
      <w:r w:rsidR="6364381A" w:rsidRPr="000D2B41">
        <w:t>s</w:t>
      </w:r>
      <w:r w:rsidR="1A1BE43A" w:rsidRPr="000D2B41">
        <w:t>e</w:t>
      </w:r>
      <w:r w:rsidR="531C8E80" w:rsidRPr="000D2B41">
        <w:t>na</w:t>
      </w:r>
      <w:r w:rsidR="1A1BE43A" w:rsidRPr="000D2B41">
        <w:t xml:space="preserve">: </w:t>
      </w:r>
      <w:r w:rsidR="001630E1" w:rsidRPr="000D2B41">
        <w:t xml:space="preserve">mitmete allikate ja turuandmete kohaselt </w:t>
      </w:r>
      <w:r w:rsidR="7256D18D" w:rsidRPr="000D2B41">
        <w:t>ületab m</w:t>
      </w:r>
      <w:r w:rsidR="00AD0ADF" w:rsidRPr="000D2B41">
        <w:t>a</w:t>
      </w:r>
      <w:r w:rsidR="7256D18D" w:rsidRPr="000D2B41">
        <w:t>ailma</w:t>
      </w:r>
      <w:r w:rsidR="001630E1" w:rsidRPr="000D2B41">
        <w:t xml:space="preserve"> </w:t>
      </w:r>
      <w:proofErr w:type="spellStart"/>
      <w:r w:rsidR="00B70D5C" w:rsidRPr="000D2B41">
        <w:t>krüptovara</w:t>
      </w:r>
      <w:proofErr w:type="spellEnd"/>
      <w:r w:rsidR="001630E1" w:rsidRPr="000D2B41">
        <w:t xml:space="preserve"> koguturu maht suurem kui </w:t>
      </w:r>
      <w:r w:rsidR="00BD6C21" w:rsidRPr="000D2B41">
        <w:t>2,4</w:t>
      </w:r>
      <w:r w:rsidR="001630E1" w:rsidRPr="000D2B41">
        <w:t xml:space="preserve"> triljonit eurot</w:t>
      </w:r>
      <w:r w:rsidR="00BD6C21" w:rsidRPr="000D2B41">
        <w:rPr>
          <w:rStyle w:val="Allmrkuseviide"/>
        </w:rPr>
        <w:footnoteReference w:id="6"/>
      </w:r>
      <w:r w:rsidR="001630E1" w:rsidRPr="000D2B41">
        <w:t xml:space="preserve">. </w:t>
      </w:r>
    </w:p>
    <w:p w14:paraId="32826A5C" w14:textId="2EAEF3C2" w:rsidR="009319A8" w:rsidRPr="000D2B41" w:rsidRDefault="009319A8" w:rsidP="000D2B41">
      <w:pPr>
        <w:jc w:val="both"/>
        <w:rPr>
          <w:i/>
          <w:iCs/>
        </w:rPr>
      </w:pPr>
      <w:r w:rsidRPr="000D2B41">
        <w:t xml:space="preserve"> </w:t>
      </w:r>
    </w:p>
    <w:p w14:paraId="034EB464" w14:textId="145A8C75" w:rsidR="0059555C" w:rsidRPr="00F90CF3" w:rsidRDefault="21828B50" w:rsidP="000D2B41">
      <w:pPr>
        <w:jc w:val="both"/>
      </w:pPr>
      <w:r w:rsidRPr="000D2B41">
        <w:t xml:space="preserve"> Eesti Panga 2025. aasta I kvartali </w:t>
      </w:r>
      <w:proofErr w:type="spellStart"/>
      <w:r w:rsidRPr="000D2B41">
        <w:t>krüptovaraturu</w:t>
      </w:r>
      <w:proofErr w:type="spellEnd"/>
      <w:r w:rsidRPr="000D2B41">
        <w:t xml:space="preserve"> statistika kohaselt on Eesti </w:t>
      </w:r>
      <w:proofErr w:type="spellStart"/>
      <w:r w:rsidRPr="000D2B41">
        <w:t>krüptovarateenuste</w:t>
      </w:r>
      <w:proofErr w:type="spellEnd"/>
      <w:r w:rsidRPr="000D2B41">
        <w:t xml:space="preserve"> turg märkimisväärse mahuga. Teenusepakkujate bilansimaht ulatus 2,09 miljardi euroni, millest 1,81 miljardit eurot moodustasid klientide varad. Neist varadest kuulus 87% eraisikutele. Samas olid Eesti residentidest eraisikute valduses vaid 34% Eesti klientide varadest, mis viitab tugevale rahvusvahelisele kliendibaasile. Kvartali lõpuks hoiti teenusepakkujate juures </w:t>
      </w:r>
      <w:proofErr w:type="spellStart"/>
      <w:r w:rsidRPr="000D2B41">
        <w:t>krüptovarades</w:t>
      </w:r>
      <w:proofErr w:type="spellEnd"/>
      <w:r w:rsidRPr="000D2B41">
        <w:t xml:space="preserve"> kokku 125 miljoni euro väärtuses vara ning klientide tehingute kogukäive ulatus 4,57 miljardi euroni.</w:t>
      </w:r>
    </w:p>
    <w:p w14:paraId="116273AB" w14:textId="77777777" w:rsidR="00CE20F6" w:rsidRPr="000D2B41" w:rsidRDefault="00CE20F6" w:rsidP="000D2B41">
      <w:pPr>
        <w:jc w:val="both"/>
        <w:rPr>
          <w:i/>
          <w:iCs/>
        </w:rPr>
      </w:pPr>
    </w:p>
    <w:p w14:paraId="0266AEF0" w14:textId="775EDA69" w:rsidR="0059555C" w:rsidRPr="000D2B41" w:rsidRDefault="00CE20F6" w:rsidP="000D2B41">
      <w:pPr>
        <w:jc w:val="both"/>
      </w:pPr>
      <w:r w:rsidRPr="000D2B41">
        <w:t xml:space="preserve">Seetõttu on põhjendatud ka maksualase aruandluse laiendamine </w:t>
      </w:r>
      <w:proofErr w:type="spellStart"/>
      <w:r w:rsidRPr="000D2B41">
        <w:t>krüptovarale</w:t>
      </w:r>
      <w:proofErr w:type="spellEnd"/>
      <w:r w:rsidRPr="000D2B41">
        <w:t xml:space="preserve">. Aruandlus on kõige tõhusam üleilmselt rakendatuna. </w:t>
      </w:r>
      <w:proofErr w:type="spellStart"/>
      <w:r w:rsidR="00FE6E74" w:rsidRPr="000D2B41">
        <w:t>K</w:t>
      </w:r>
      <w:r w:rsidR="001263CB" w:rsidRPr="000D2B41">
        <w:t>rüptovarad</w:t>
      </w:r>
      <w:proofErr w:type="spellEnd"/>
      <w:r w:rsidR="001263CB" w:rsidRPr="000D2B41">
        <w:t xml:space="preserve"> </w:t>
      </w:r>
      <w:r w:rsidR="00FE6E74" w:rsidRPr="000D2B41">
        <w:t xml:space="preserve">on </w:t>
      </w:r>
      <w:r w:rsidRPr="000D2B41">
        <w:t>kasutusel laiemalt, kui üksnes investeerimisvahendina</w:t>
      </w:r>
      <w:r w:rsidR="001263CB" w:rsidRPr="000D2B41">
        <w:t xml:space="preserve">. Nad </w:t>
      </w:r>
      <w:r w:rsidRPr="000D2B41">
        <w:t>leiavad kasutust arveldustes, kaupade ja teenuste eest tasumisel, töötasude maksmisel, ettevõtete omakapitali sissemaksete tegemisel ja muudes võimalikes tehingutes, kus saaks tekkida võimalus maksude tasumisest hoiduda.</w:t>
      </w:r>
    </w:p>
    <w:p w14:paraId="0CB117DE" w14:textId="77777777" w:rsidR="00EC7356" w:rsidRPr="000D2B41" w:rsidRDefault="00EC7356" w:rsidP="000D2B41">
      <w:pPr>
        <w:jc w:val="both"/>
      </w:pPr>
    </w:p>
    <w:p w14:paraId="0CC648DB" w14:textId="572A0CDD" w:rsidR="001630E1" w:rsidRPr="000D2B41" w:rsidRDefault="5EDB3FEA" w:rsidP="000D2B41">
      <w:pPr>
        <w:jc w:val="both"/>
      </w:pPr>
      <w:r w:rsidRPr="000D2B41">
        <w:t xml:space="preserve">Lisaks on </w:t>
      </w:r>
      <w:r w:rsidR="5B952E35" w:rsidRPr="000D2B41">
        <w:t>h</w:t>
      </w:r>
      <w:r w:rsidR="001630E1" w:rsidRPr="000D2B41">
        <w:t>alduskoostöö direktiivis pakutud lahendusi mitmetele Euroopa Kontrollikoja</w:t>
      </w:r>
      <w:r w:rsidR="001630E1" w:rsidRPr="000D2B41">
        <w:rPr>
          <w:rStyle w:val="Allmrkuseviide"/>
        </w:rPr>
        <w:footnoteReference w:id="7"/>
      </w:r>
      <w:r w:rsidR="001630E1" w:rsidRPr="000D2B41">
        <w:t xml:space="preserve"> osundatud probleemkohtadele maksuhaldurite halduskoostöö tõhususes. Aruandluskohustuste laiendamine toob kaasa halduskoormuse ja kulud kohustatud isikutele. Halduskoormust  ja kulusid on võimalik hoida eesmärgipärasel tasemel, kui maksuhaldurid kasutavad aruandlusega saadavaid andmeid tõhusalt ära maksukohustuste täitmise tagamisel. </w:t>
      </w:r>
    </w:p>
    <w:p w14:paraId="5E93AACB" w14:textId="5CAF7D91" w:rsidR="001630E1" w:rsidRPr="000D2B41" w:rsidRDefault="001630E1" w:rsidP="000D2B41">
      <w:pPr>
        <w:jc w:val="both"/>
      </w:pPr>
      <w:r w:rsidRPr="000D2B41">
        <w:t>Euroopa Kontrollikoda on soovitanud kohustada liikmesriike esitama andmed kõigi direktiivi 1. versiooni tulukategooriate</w:t>
      </w:r>
      <w:r w:rsidRPr="000D2B41">
        <w:rPr>
          <w:rStyle w:val="Allmrkuseviide"/>
        </w:rPr>
        <w:footnoteReference w:id="8"/>
      </w:r>
      <w:r w:rsidRPr="000D2B41">
        <w:t xml:space="preserve"> kohta ning laiendada kohustusliku teabevahetuse ulatust nii, et see hõlmaks muu kui hoidmiskonto kaudu saadud dividenditulu (</w:t>
      </w:r>
      <w:r w:rsidRPr="000D2B41">
        <w:rPr>
          <w:i/>
          <w:iCs/>
        </w:rPr>
        <w:t>non-</w:t>
      </w:r>
      <w:proofErr w:type="spellStart"/>
      <w:r w:rsidRPr="000D2B41">
        <w:rPr>
          <w:i/>
          <w:iCs/>
        </w:rPr>
        <w:t>custodial</w:t>
      </w:r>
      <w:proofErr w:type="spellEnd"/>
      <w:r w:rsidRPr="000D2B41">
        <w:rPr>
          <w:i/>
          <w:iCs/>
        </w:rPr>
        <w:t xml:space="preserve"> dividend </w:t>
      </w:r>
      <w:proofErr w:type="spellStart"/>
      <w:r w:rsidRPr="000D2B41">
        <w:rPr>
          <w:i/>
          <w:iCs/>
        </w:rPr>
        <w:t>income</w:t>
      </w:r>
      <w:proofErr w:type="spellEnd"/>
      <w:r w:rsidRPr="000D2B41">
        <w:t>) ja varakatele füüsilistele isikutele antud piiriüleseid eelotsuseid. Samuti on Euroopa Kontrollikoda juhtinud tähelepanu liikmesriikide poolt saadud andmete kasutamise tõhustamise vajadusele ning maksukohustuslaste registrikoodi kasutamisega seotud vajakajäämistele. Ka karistuste ühtlustamise vajadusele on viidatud.</w:t>
      </w:r>
    </w:p>
    <w:p w14:paraId="620C21BC" w14:textId="77777777" w:rsidR="001630E1" w:rsidRPr="000D2B41" w:rsidRDefault="001630E1" w:rsidP="000D2B41">
      <w:pPr>
        <w:jc w:val="both"/>
      </w:pPr>
    </w:p>
    <w:p w14:paraId="06770A08" w14:textId="1272FFBD" w:rsidR="001630E1" w:rsidRPr="000D2B41" w:rsidRDefault="3ED2880F" w:rsidP="000D2B41">
      <w:pPr>
        <w:jc w:val="both"/>
      </w:pPr>
      <w:r w:rsidRPr="000D2B41">
        <w:t xml:space="preserve">Euroopa </w:t>
      </w:r>
      <w:r w:rsidR="00FC75BB" w:rsidRPr="000D2B41">
        <w:t>k</w:t>
      </w:r>
      <w:r w:rsidR="001630E1" w:rsidRPr="000D2B41">
        <w:t>omisjon</w:t>
      </w:r>
      <w:r w:rsidR="00441C78" w:rsidRPr="000D2B41">
        <w:t xml:space="preserve"> hindas, et</w:t>
      </w:r>
      <w:r w:rsidR="001630E1" w:rsidRPr="000D2B41">
        <w:t xml:space="preserve"> direktiiv</w:t>
      </w:r>
      <w:r w:rsidR="00441C78" w:rsidRPr="000D2B41">
        <w:t xml:space="preserve"> on </w:t>
      </w:r>
      <w:r w:rsidR="001630E1" w:rsidRPr="000D2B41">
        <w:t xml:space="preserve">kooskõlas Euroopa Liidu isikuandmete kaitse </w:t>
      </w:r>
      <w:proofErr w:type="spellStart"/>
      <w:r w:rsidR="001630E1" w:rsidRPr="000D2B41">
        <w:t>üldmäärusega</w:t>
      </w:r>
      <w:proofErr w:type="spellEnd"/>
      <w:r w:rsidR="001630E1" w:rsidRPr="000D2B41">
        <w:t xml:space="preserve">. Halduskoostöö direktiivis sätestatud aruandluskohustused ning koostöö instrumendid on vajalikud ning eesmärgipärased. Tagatud on isikute andmekaitseõigused, sh isiku teavitamiskohustuse ja vaidlustamisõiguse kaudu. Andmevahetus toimub turvalise elektroonilise süsteemi kaudu, millega krüpteeritakse ja </w:t>
      </w:r>
      <w:proofErr w:type="spellStart"/>
      <w:r w:rsidR="001630E1" w:rsidRPr="000D2B41">
        <w:t>dekrüpteeritakse</w:t>
      </w:r>
      <w:proofErr w:type="spellEnd"/>
      <w:r w:rsidR="001630E1" w:rsidRPr="000D2B41">
        <w:t xml:space="preserve"> andmeid ning juurdepääs andmetele on lubatud anda vaid volitatud ametnikele. Riigid peavad tagama andmete säilitamise vastavalt isikuandmete kaitse </w:t>
      </w:r>
      <w:proofErr w:type="spellStart"/>
      <w:r w:rsidR="001630E1" w:rsidRPr="000D2B41">
        <w:t>üldmääruses</w:t>
      </w:r>
      <w:proofErr w:type="spellEnd"/>
      <w:r w:rsidR="001630E1" w:rsidRPr="000D2B41">
        <w:t xml:space="preserve"> sätestatud turvameetmetele ja tähtaegadele.</w:t>
      </w:r>
    </w:p>
    <w:p w14:paraId="545FB13D" w14:textId="77777777" w:rsidR="00696531" w:rsidRPr="000D2B41" w:rsidRDefault="00696531" w:rsidP="000D2B41">
      <w:pPr>
        <w:jc w:val="both"/>
      </w:pPr>
    </w:p>
    <w:p w14:paraId="380563FF" w14:textId="3E29B3BB" w:rsidR="00603456" w:rsidRPr="000D2B41" w:rsidRDefault="00603456" w:rsidP="000D2B41">
      <w:pPr>
        <w:jc w:val="both"/>
        <w:rPr>
          <w:b/>
          <w:bCs/>
        </w:rPr>
      </w:pPr>
      <w:r w:rsidRPr="000D2B41">
        <w:rPr>
          <w:b/>
          <w:bCs/>
        </w:rPr>
        <w:t>3. EELNÕU SISU</w:t>
      </w:r>
    </w:p>
    <w:p w14:paraId="7796B864" w14:textId="77777777" w:rsidR="00603456" w:rsidRPr="000D2B41" w:rsidRDefault="00603456" w:rsidP="000D2B41">
      <w:pPr>
        <w:jc w:val="both"/>
      </w:pPr>
    </w:p>
    <w:p w14:paraId="5CD02775" w14:textId="69A652EA" w:rsidR="00877C95" w:rsidRDefault="00877C95" w:rsidP="000D2B41">
      <w:pPr>
        <w:jc w:val="both"/>
        <w:rPr>
          <w:b/>
          <w:bCs/>
          <w:u w:val="single"/>
        </w:rPr>
      </w:pPr>
      <w:r w:rsidRPr="00F90CF3">
        <w:rPr>
          <w:b/>
          <w:bCs/>
          <w:u w:val="single"/>
        </w:rPr>
        <w:t>Maksualase teabevahetuse seaduse muutmine</w:t>
      </w:r>
    </w:p>
    <w:p w14:paraId="0BBEE925" w14:textId="77777777" w:rsidR="008C219A" w:rsidRPr="00F90CF3" w:rsidRDefault="008C219A" w:rsidP="000D2B41">
      <w:pPr>
        <w:jc w:val="both"/>
        <w:rPr>
          <w:b/>
          <w:bCs/>
          <w:u w:val="single"/>
        </w:rPr>
      </w:pPr>
    </w:p>
    <w:p w14:paraId="731DAACD" w14:textId="77777777" w:rsidR="003C66DF" w:rsidRPr="000D2B41" w:rsidRDefault="003C66DF" w:rsidP="000D2B41">
      <w:pPr>
        <w:rPr>
          <w:b/>
          <w:bCs/>
        </w:rPr>
      </w:pPr>
      <w:r w:rsidRPr="000D2B41">
        <w:rPr>
          <w:b/>
          <w:bCs/>
        </w:rPr>
        <w:t>MTVS § 4 muutmine, teabevahetusega hõlmatud tulu ja kapitali kategooriad</w:t>
      </w:r>
    </w:p>
    <w:p w14:paraId="4F3F2BE4" w14:textId="77777777" w:rsidR="003E6783" w:rsidRPr="000D2B41" w:rsidRDefault="003E6783" w:rsidP="000D2B41">
      <w:pPr>
        <w:rPr>
          <w:b/>
          <w:bCs/>
        </w:rPr>
      </w:pPr>
    </w:p>
    <w:p w14:paraId="2E013D54" w14:textId="4EF47A53" w:rsidR="00A15314" w:rsidRPr="000D2B41" w:rsidRDefault="003C66DF" w:rsidP="000D2B41">
      <w:pPr>
        <w:jc w:val="both"/>
      </w:pPr>
      <w:r w:rsidRPr="000D2B41">
        <w:t xml:space="preserve">Lisaks koostööle kindlates teabevahetuse valdkondades vahetavad Euroopa Liidu maksuhaldurid omavahel automaatses korras </w:t>
      </w:r>
      <w:r w:rsidR="00207606" w:rsidRPr="000D2B41">
        <w:t xml:space="preserve">regulaarselt </w:t>
      </w:r>
      <w:r w:rsidRPr="000D2B41">
        <w:t xml:space="preserve">sellist teavet tulu ja kapitali kategooriate kohta, mis neil olemas on - näiteks teave töötasude ja kinnisvara kohta. </w:t>
      </w:r>
      <w:r w:rsidR="30B8AC48" w:rsidRPr="000D2B41">
        <w:t>Automaatse teabevahetuse aluseks on halduskoostöö direktiivi 1. versioon (nn DAC 1)</w:t>
      </w:r>
      <w:r w:rsidR="513424C0" w:rsidRPr="000D2B41">
        <w:t>, milles loetletud tululiigid on Eestis üle võetud MTVS §-s 4.</w:t>
      </w:r>
      <w:r w:rsidR="000937BF" w:rsidRPr="000D2B41">
        <w:t xml:space="preserve"> Maksuhalduril olemas oleva teabe vahetamine tähendab, et </w:t>
      </w:r>
      <w:r w:rsidR="00BD7850" w:rsidRPr="000D2B41">
        <w:t xml:space="preserve">MTA ei </w:t>
      </w:r>
      <w:r w:rsidR="00F750BA" w:rsidRPr="000D2B41">
        <w:t>hakka nendesse andmekategooriatesse kuuluvaid andmeid teisele liikmesriigile saatmiseks täiendavalt maksukohustuslastelt</w:t>
      </w:r>
      <w:r w:rsidR="00207606" w:rsidRPr="000D2B41">
        <w:t xml:space="preserve"> ega teistelt Eesti valitsusasutustelt</w:t>
      </w:r>
      <w:r w:rsidR="00F750BA" w:rsidRPr="000D2B41">
        <w:t xml:space="preserve"> koguma. Iga liikmesriigi maksuhaldur jagab </w:t>
      </w:r>
      <w:r w:rsidR="008156F0" w:rsidRPr="000D2B41">
        <w:t>seda teavet teise riigi residendi kohta, mida ta on juba</w:t>
      </w:r>
      <w:r w:rsidR="00661F0B" w:rsidRPr="000D2B41">
        <w:t xml:space="preserve"> kogunud</w:t>
      </w:r>
      <w:r w:rsidR="008156F0" w:rsidRPr="000D2B41">
        <w:t xml:space="preserve"> </w:t>
      </w:r>
      <w:r w:rsidR="00661F0B" w:rsidRPr="000D2B41">
        <w:t>oma seadusest tulenevate ülesannete täitmisel (nt regulaarsete maksudeklaratsioonidega</w:t>
      </w:r>
      <w:r w:rsidR="00D856C7" w:rsidRPr="000D2B41">
        <w:t xml:space="preserve">, maksumenetluses </w:t>
      </w:r>
      <w:proofErr w:type="spellStart"/>
      <w:r w:rsidR="00D856C7" w:rsidRPr="000D2B41">
        <w:t>vmt</w:t>
      </w:r>
      <w:proofErr w:type="spellEnd"/>
      <w:r w:rsidR="00661F0B" w:rsidRPr="000D2B41">
        <w:t>).</w:t>
      </w:r>
    </w:p>
    <w:p w14:paraId="0575968C" w14:textId="77777777" w:rsidR="002B4100" w:rsidRPr="000D2B41" w:rsidRDefault="002B4100" w:rsidP="000D2B41">
      <w:pPr>
        <w:jc w:val="both"/>
      </w:pPr>
    </w:p>
    <w:p w14:paraId="23A0F2DC" w14:textId="09986F6E" w:rsidR="002B4100" w:rsidRPr="000D2B41" w:rsidRDefault="2D5B3C2C" w:rsidP="000D2B41">
      <w:pPr>
        <w:jc w:val="both"/>
      </w:pPr>
      <w:r w:rsidRPr="000D2B41">
        <w:t xml:space="preserve">MTVS § 4 </w:t>
      </w:r>
      <w:r w:rsidR="4BC3A01A" w:rsidRPr="000D2B41">
        <w:t>lõikes 3 täpsustatakse, milliste elukindlustustoodete kohta peavad maksuhaldurid teavet regulaarselt jagama.</w:t>
      </w:r>
      <w:r w:rsidR="3723A2F2" w:rsidRPr="000D2B41">
        <w:t xml:space="preserve"> Kehtiva sõnastuse järgi </w:t>
      </w:r>
      <w:r w:rsidR="10AD1597" w:rsidRPr="000D2B41">
        <w:t>on teabevahetusega hõlmatud</w:t>
      </w:r>
      <w:r w:rsidR="3723A2F2" w:rsidRPr="000D2B41">
        <w:t> elukindlustuslepingu alusel makstud kindlustussumma ja -hüvitis</w:t>
      </w:r>
      <w:r w:rsidR="10AD1597" w:rsidRPr="000D2B41">
        <w:t xml:space="preserve">. Elukindlustustooted on finantstooted ja seega võivad olla hõlmatud ka finantskontode alase teabevahetusega. </w:t>
      </w:r>
      <w:r w:rsidR="1EBA6410" w:rsidRPr="000D2B41">
        <w:t xml:space="preserve">Elukindlustustoodetesse puutuvalt on vaja seega täpsustada, et </w:t>
      </w:r>
      <w:r w:rsidR="2A77475E" w:rsidRPr="000D2B41">
        <w:t>DAC1 raames on teabevahetusega hõlmatud tulu sellistest elukindlustustoodetest, mille kohta ei vahetata teavet muul alusel</w:t>
      </w:r>
      <w:r w:rsidR="2C8C135E" w:rsidRPr="000D2B41">
        <w:t>.</w:t>
      </w:r>
    </w:p>
    <w:p w14:paraId="44B53858" w14:textId="18CCCFD8" w:rsidR="00A15314" w:rsidRPr="000D2B41" w:rsidRDefault="00A15314" w:rsidP="000D2B41">
      <w:pPr>
        <w:jc w:val="both"/>
      </w:pPr>
    </w:p>
    <w:p w14:paraId="5AB7882B" w14:textId="5F3BD4AF" w:rsidR="00A15314" w:rsidRPr="00F90CF3" w:rsidRDefault="06D50997" w:rsidP="00F90CF3">
      <w:pPr>
        <w:jc w:val="both"/>
        <w:rPr>
          <w:rFonts w:eastAsia="Aptos"/>
        </w:rPr>
      </w:pPr>
      <w:r w:rsidRPr="000D2B41">
        <w:t>Muudatusega</w:t>
      </w:r>
      <w:r w:rsidR="292317D7" w:rsidRPr="000D2B41">
        <w:t xml:space="preserve"> </w:t>
      </w:r>
      <w:r w:rsidR="003C66DF" w:rsidRPr="000D2B41">
        <w:t>laienda</w:t>
      </w:r>
      <w:r w:rsidR="292317D7" w:rsidRPr="000D2B41">
        <w:t>ti</w:t>
      </w:r>
      <w:r w:rsidR="003C66DF" w:rsidRPr="000D2B41">
        <w:t xml:space="preserve"> </w:t>
      </w:r>
      <w:r w:rsidR="6EB3B77E" w:rsidRPr="000D2B41">
        <w:t>automaatset</w:t>
      </w:r>
      <w:r w:rsidR="003C66DF" w:rsidRPr="000D2B41">
        <w:t xml:space="preserve"> teabevahetust ka teatud liiki dividenditulule, inglise keeles </w:t>
      </w:r>
      <w:r w:rsidR="003C66DF" w:rsidRPr="000D2B41">
        <w:rPr>
          <w:i/>
          <w:iCs/>
        </w:rPr>
        <w:t>non-</w:t>
      </w:r>
      <w:proofErr w:type="spellStart"/>
      <w:r w:rsidR="003C66DF" w:rsidRPr="000D2B41">
        <w:rPr>
          <w:i/>
          <w:iCs/>
        </w:rPr>
        <w:t>custodial</w:t>
      </w:r>
      <w:proofErr w:type="spellEnd"/>
      <w:r w:rsidR="003C66DF" w:rsidRPr="000D2B41">
        <w:rPr>
          <w:i/>
          <w:iCs/>
        </w:rPr>
        <w:t xml:space="preserve"> dividend </w:t>
      </w:r>
      <w:proofErr w:type="spellStart"/>
      <w:r w:rsidR="003C66DF" w:rsidRPr="000D2B41">
        <w:rPr>
          <w:i/>
          <w:iCs/>
        </w:rPr>
        <w:t>income</w:t>
      </w:r>
      <w:proofErr w:type="spellEnd"/>
      <w:r w:rsidR="003C66DF" w:rsidRPr="000D2B41">
        <w:rPr>
          <w:i/>
          <w:iCs/>
        </w:rPr>
        <w:t xml:space="preserve"> </w:t>
      </w:r>
      <w:r w:rsidR="003C66DF" w:rsidRPr="000D2B41">
        <w:t>(muu kui hoidmiskonto kaudu saadud dividend). See hõlmab dividende, mis makstakse osaluse omaniku tavalisele pangakontole või tasutakse muus vääringus kui rahas (sh osalusena). Teabevahetus ei puuduta dividende, mida makstakse aktsionäri väärtpaberikontole (mis on hõlmatud finantskontode alase teabevahetusega) ega ema-tütre direktiivi</w:t>
      </w:r>
      <w:r w:rsidR="476C7AB2" w:rsidRPr="000D2B41">
        <w:t xml:space="preserve"> alusel</w:t>
      </w:r>
      <w:r w:rsidR="003C66DF" w:rsidRPr="000D2B41">
        <w:t xml:space="preserve"> </w:t>
      </w:r>
      <w:r w:rsidR="61AA4BAC" w:rsidRPr="000D2B41">
        <w:t>(</w:t>
      </w:r>
      <w:r w:rsidR="61AA4BAC" w:rsidRPr="000D2B41">
        <w:rPr>
          <w:rFonts w:eastAsia="Roboto"/>
          <w:color w:val="333333"/>
        </w:rPr>
        <w:t>Nõukogu direktiiv 2011/96/EL, eri liikmesriikide ema- ja tütarettevõtjate suhtes kohaldatava ühise maksustamissüsteemi kohta)</w:t>
      </w:r>
      <w:r w:rsidR="003C66DF" w:rsidRPr="000D2B41">
        <w:t xml:space="preserve"> </w:t>
      </w:r>
      <w:r w:rsidR="3DA4ABD6" w:rsidRPr="000D2B41">
        <w:t xml:space="preserve">tulumaksust vabastatud </w:t>
      </w:r>
      <w:r w:rsidR="003C66DF" w:rsidRPr="000D2B41">
        <w:t xml:space="preserve">dividende. </w:t>
      </w:r>
      <w:r w:rsidR="6E49A1D2" w:rsidRPr="00F90CF3">
        <w:rPr>
          <w:rFonts w:eastAsia="Aptos"/>
        </w:rPr>
        <w:t>Ema-tütre direktiiv vabastab tulumaksust dividende, mida liikmesriigi residendist ja tulumaksukohustuslasest äriühing maksab teisele liikmesriigi residendist ja tulumaksukohustuslasest äriühingule, kellele kuulus dividendi saamise ajal vähemalt 10% osalus nimetatud äriühingus.</w:t>
      </w:r>
      <w:r w:rsidR="6E49A1D2" w:rsidRPr="000D2B41">
        <w:t xml:space="preserve"> Selliste dividendide puhul ei ole kohustust teavet vahetada. </w:t>
      </w:r>
    </w:p>
    <w:p w14:paraId="483447C6" w14:textId="25461021" w:rsidR="00A15314" w:rsidRPr="000D2B41" w:rsidRDefault="00A15314" w:rsidP="000D2B41">
      <w:pPr>
        <w:jc w:val="both"/>
      </w:pPr>
    </w:p>
    <w:p w14:paraId="7BE25BB1" w14:textId="78012C77" w:rsidR="00A15314" w:rsidRPr="000D2B41" w:rsidRDefault="003C66DF" w:rsidP="000D2B41">
      <w:pPr>
        <w:jc w:val="both"/>
      </w:pPr>
      <w:r w:rsidRPr="000D2B41">
        <w:t xml:space="preserve">Soovitus pärineb Euroopa Kontrollikoja raportist. </w:t>
      </w:r>
      <w:r w:rsidR="292317D7" w:rsidRPr="000D2B41">
        <w:t>Komisjon on selgitanud, et näiteks noteeritud väärtpabereid (</w:t>
      </w:r>
      <w:proofErr w:type="spellStart"/>
      <w:r w:rsidR="292317D7" w:rsidRPr="000D2B41">
        <w:rPr>
          <w:i/>
          <w:iCs/>
        </w:rPr>
        <w:t>Listed</w:t>
      </w:r>
      <w:proofErr w:type="spellEnd"/>
      <w:r w:rsidR="292317D7" w:rsidRPr="000D2B41">
        <w:rPr>
          <w:i/>
          <w:iCs/>
        </w:rPr>
        <w:t xml:space="preserve"> Securities</w:t>
      </w:r>
      <w:r w:rsidR="292317D7" w:rsidRPr="000D2B41">
        <w:t>) ja võimalik, et ka noteerimata väärtpabereid hoitakse „hoidmiskontol“ (</w:t>
      </w:r>
      <w:proofErr w:type="spellStart"/>
      <w:r w:rsidR="292317D7" w:rsidRPr="000D2B41">
        <w:rPr>
          <w:i/>
          <w:iCs/>
        </w:rPr>
        <w:t>Custodial</w:t>
      </w:r>
      <w:proofErr w:type="spellEnd"/>
      <w:r w:rsidR="292317D7" w:rsidRPr="000D2B41">
        <w:rPr>
          <w:i/>
          <w:iCs/>
        </w:rPr>
        <w:t xml:space="preserve"> Account</w:t>
      </w:r>
      <w:r w:rsidR="292317D7" w:rsidRPr="000D2B41">
        <w:t xml:space="preserve">) ning </w:t>
      </w:r>
      <w:r w:rsidR="57C1F645" w:rsidRPr="000D2B41">
        <w:t xml:space="preserve">seega </w:t>
      </w:r>
      <w:r w:rsidR="292317D7" w:rsidRPr="000D2B41">
        <w:t xml:space="preserve">alluvad </w:t>
      </w:r>
      <w:r w:rsidR="46937D82" w:rsidRPr="000D2B41">
        <w:t xml:space="preserve">need juba </w:t>
      </w:r>
      <w:r w:rsidR="292317D7" w:rsidRPr="000D2B41">
        <w:t xml:space="preserve"> finantskontode infovahetusele. </w:t>
      </w:r>
      <w:r w:rsidR="421B93B7" w:rsidRPr="000D2B41">
        <w:t>Direktiivi üldosaga reguleeritud</w:t>
      </w:r>
      <w:r w:rsidR="292317D7" w:rsidRPr="000D2B41">
        <w:t xml:space="preserve"> teabevahetuse kategooriatesse lisatud „muu, kui hoidmiskonto kaudu saadud dividenditulu“ on tulu sellisest dividendist, mille väärtpaberiturul noteerimata (äri)ühing maksis </w:t>
      </w:r>
      <w:r w:rsidR="23D0236E" w:rsidRPr="000D2B41">
        <w:t xml:space="preserve">otse </w:t>
      </w:r>
      <w:r w:rsidR="292317D7" w:rsidRPr="000D2B41">
        <w:t xml:space="preserve">teise </w:t>
      </w:r>
      <w:r w:rsidR="421B93B7" w:rsidRPr="000D2B41">
        <w:t>liikmesriigi</w:t>
      </w:r>
      <w:r w:rsidR="292317D7" w:rsidRPr="000D2B41">
        <w:t xml:space="preserve"> residendist osaluse omaniku pangakontole (olemasolev konto). Kontoomaniku ja dividendi maksja vahel puudub vahendaja. Siia alla läheb ka mitterahaline dividend, mis kanti üle täiendava osalusena või muudes vahendites. Teabe jagamise kohustus on dividendi maksva ühingu asukohariigil. Määratlus hõlmab ka sellist dividendi, mille emaettevõtja maksab tütarettevõtjale. Teabevahetusest on samas välistatud dividenditulu, mis „ema- tütarettevõtte direktiivi“  alusel on äriühingu (kinnipeetavast) tulumaksust vabastatud. </w:t>
      </w:r>
    </w:p>
    <w:p w14:paraId="4CC7D771" w14:textId="77777777" w:rsidR="005D6A18" w:rsidRPr="000D2B41" w:rsidRDefault="005D6A18" w:rsidP="000D2B41">
      <w:pPr>
        <w:jc w:val="both"/>
      </w:pPr>
    </w:p>
    <w:p w14:paraId="4CD6512A" w14:textId="7236EE00" w:rsidR="1B91E134" w:rsidRPr="00F90CF3" w:rsidRDefault="005E17A6" w:rsidP="000D2B41">
      <w:pPr>
        <w:jc w:val="both"/>
        <w:rPr>
          <w:b/>
          <w:bCs/>
        </w:rPr>
      </w:pPr>
      <w:r w:rsidRPr="000D2B41">
        <w:rPr>
          <w:b/>
          <w:bCs/>
        </w:rPr>
        <w:t>MTVS</w:t>
      </w:r>
      <w:r w:rsidR="00FE40A6" w:rsidRPr="000D2B41">
        <w:rPr>
          <w:b/>
          <w:bCs/>
        </w:rPr>
        <w:t xml:space="preserve"> § 4</w:t>
      </w:r>
      <w:r w:rsidR="00FE40A6" w:rsidRPr="000D2B41">
        <w:rPr>
          <w:b/>
          <w:bCs/>
          <w:vertAlign w:val="superscript"/>
        </w:rPr>
        <w:t>1</w:t>
      </w:r>
      <w:r w:rsidR="00C77442" w:rsidRPr="000D2B41">
        <w:rPr>
          <w:b/>
          <w:bCs/>
        </w:rPr>
        <w:t xml:space="preserve"> </w:t>
      </w:r>
      <w:r w:rsidR="142A545D" w:rsidRPr="000D2B41">
        <w:rPr>
          <w:b/>
          <w:bCs/>
        </w:rPr>
        <w:t>täienda</w:t>
      </w:r>
      <w:r w:rsidR="46019DB9" w:rsidRPr="000D2B41">
        <w:rPr>
          <w:b/>
          <w:bCs/>
        </w:rPr>
        <w:t>min</w:t>
      </w:r>
      <w:r w:rsidR="142A545D" w:rsidRPr="000D2B41">
        <w:rPr>
          <w:b/>
          <w:bCs/>
        </w:rPr>
        <w:t>e</w:t>
      </w:r>
      <w:r w:rsidR="00C77442" w:rsidRPr="000D2B41">
        <w:rPr>
          <w:b/>
          <w:bCs/>
        </w:rPr>
        <w:t xml:space="preserve"> lõikega 1</w:t>
      </w:r>
      <w:r w:rsidR="00C77442" w:rsidRPr="000D2B41">
        <w:rPr>
          <w:b/>
          <w:bCs/>
          <w:vertAlign w:val="superscript"/>
        </w:rPr>
        <w:t>3</w:t>
      </w:r>
      <w:r w:rsidR="498C47DB" w:rsidRPr="000D2B41">
        <w:rPr>
          <w:b/>
          <w:bCs/>
        </w:rPr>
        <w:t>, samade reeglite rak</w:t>
      </w:r>
      <w:r w:rsidR="147926CB" w:rsidRPr="000D2B41">
        <w:rPr>
          <w:b/>
          <w:bCs/>
        </w:rPr>
        <w:t xml:space="preserve">endamine nii </w:t>
      </w:r>
      <w:r w:rsidR="498C47DB" w:rsidRPr="000D2B41">
        <w:rPr>
          <w:b/>
          <w:bCs/>
        </w:rPr>
        <w:t xml:space="preserve">OECD </w:t>
      </w:r>
      <w:r w:rsidR="147926CB" w:rsidRPr="000D2B41">
        <w:rPr>
          <w:b/>
          <w:bCs/>
        </w:rPr>
        <w:t>kui</w:t>
      </w:r>
      <w:r w:rsidR="498C47DB" w:rsidRPr="000D2B41">
        <w:rPr>
          <w:b/>
          <w:bCs/>
        </w:rPr>
        <w:t xml:space="preserve"> EL </w:t>
      </w:r>
      <w:r w:rsidR="147926CB" w:rsidRPr="000D2B41">
        <w:rPr>
          <w:b/>
          <w:bCs/>
        </w:rPr>
        <w:t>raamistikus</w:t>
      </w:r>
    </w:p>
    <w:p w14:paraId="35D170BB" w14:textId="52EDFCB7" w:rsidR="45B3C695" w:rsidRPr="000D2B41" w:rsidRDefault="45B3C695" w:rsidP="000D2B41">
      <w:pPr>
        <w:jc w:val="both"/>
        <w:rPr>
          <w:b/>
          <w:bCs/>
          <w:vertAlign w:val="superscript"/>
        </w:rPr>
      </w:pPr>
    </w:p>
    <w:p w14:paraId="7D9C06C0" w14:textId="5D82137A" w:rsidR="006E5BE7" w:rsidRPr="000D2B41" w:rsidRDefault="00C77442" w:rsidP="000D2B41">
      <w:pPr>
        <w:jc w:val="both"/>
      </w:pPr>
      <w:r w:rsidRPr="000D2B41">
        <w:t>Lisatav</w:t>
      </w:r>
      <w:r w:rsidR="00AF0C5A" w:rsidRPr="000D2B41">
        <w:t>a normi kohaselt tuleb MTVS</w:t>
      </w:r>
      <w:r w:rsidR="00FE40A6" w:rsidRPr="000D2B41">
        <w:t xml:space="preserve"> 1</w:t>
      </w:r>
      <w:r w:rsidR="00FE40A6" w:rsidRPr="000D2B41">
        <w:rPr>
          <w:vertAlign w:val="superscript"/>
        </w:rPr>
        <w:t>2</w:t>
      </w:r>
      <w:r w:rsidR="00FE40A6" w:rsidRPr="000D2B41">
        <w:t>. peatükis sätestatut kohalda</w:t>
      </w:r>
      <w:r w:rsidR="00AF0C5A" w:rsidRPr="000D2B41">
        <w:t>da</w:t>
      </w:r>
      <w:r w:rsidR="00FE40A6" w:rsidRPr="000D2B41">
        <w:t xml:space="preserve"> ka </w:t>
      </w:r>
      <w:proofErr w:type="spellStart"/>
      <w:r w:rsidR="00FE40A6" w:rsidRPr="000D2B41">
        <w:t>välislepingukohasele</w:t>
      </w:r>
      <w:proofErr w:type="spellEnd"/>
      <w:r w:rsidR="00FE40A6" w:rsidRPr="000D2B41">
        <w:t xml:space="preserve"> ja</w:t>
      </w:r>
      <w:r w:rsidR="486D84C2" w:rsidRPr="000D2B41">
        <w:t xml:space="preserve"> </w:t>
      </w:r>
      <w:r w:rsidR="6ABF22AB" w:rsidRPr="000D2B41">
        <w:t>vastastikuse haldusabi</w:t>
      </w:r>
      <w:r w:rsidR="00FE40A6" w:rsidRPr="000D2B41">
        <w:t xml:space="preserve"> konventsiooni artikli 6 alusel toimuvale </w:t>
      </w:r>
      <w:proofErr w:type="spellStart"/>
      <w:r w:rsidR="00FE40A6" w:rsidRPr="000D2B41">
        <w:t>krüptovara</w:t>
      </w:r>
      <w:proofErr w:type="spellEnd"/>
      <w:r w:rsidR="00FE40A6" w:rsidRPr="000D2B41">
        <w:t xml:space="preserve"> teabe automaatsele vahetusele</w:t>
      </w:r>
      <w:r w:rsidR="00AF0C5A" w:rsidRPr="000D2B41">
        <w:t>.</w:t>
      </w:r>
      <w:r w:rsidR="009B694F" w:rsidRPr="000D2B41">
        <w:rPr>
          <w:rStyle w:val="Allmrkuseviide"/>
        </w:rPr>
        <w:footnoteReference w:id="9"/>
      </w:r>
      <w:r w:rsidR="00AF0C5A" w:rsidRPr="000D2B41">
        <w:t xml:space="preserve"> Muudatus on vajalik selleks, et eelnõuga lisatavat peatükki 2</w:t>
      </w:r>
      <w:r w:rsidR="00AF0C5A" w:rsidRPr="000D2B41">
        <w:rPr>
          <w:vertAlign w:val="superscript"/>
        </w:rPr>
        <w:t>2</w:t>
      </w:r>
      <w:r w:rsidR="00AF0C5A" w:rsidRPr="000D2B41">
        <w:t xml:space="preserve">, mis sätestab </w:t>
      </w:r>
      <w:proofErr w:type="spellStart"/>
      <w:r w:rsidR="00AF0C5A" w:rsidRPr="000D2B41">
        <w:t>krüptovara</w:t>
      </w:r>
      <w:proofErr w:type="spellEnd"/>
      <w:r w:rsidR="00AF0C5A" w:rsidRPr="000D2B41">
        <w:t xml:space="preserve"> teabevahetuse reeglid Euroopa Liidus, oleks võimalik kasutada ka OECD mudelreeglite põhise </w:t>
      </w:r>
      <w:proofErr w:type="spellStart"/>
      <w:r w:rsidR="00AF0C5A" w:rsidRPr="000D2B41">
        <w:t>krüptovara</w:t>
      </w:r>
      <w:proofErr w:type="spellEnd"/>
      <w:r w:rsidR="00364AE1" w:rsidRPr="000D2B41">
        <w:t xml:space="preserve"> puudutava</w:t>
      </w:r>
      <w:r w:rsidR="00AF0C5A" w:rsidRPr="000D2B41">
        <w:t xml:space="preserve"> aruandlusreeglistiku kohaldamiseks. Selline lahendus on võimalik, sest OECD mudelreeglid ning direktiivipõhised aruandlusreeglid kattuvad pea täielikult ning nende eesmärgiks ei olegi üksteisega konkureerida, vaid ühtida rahvusvaheliseks standardiks. </w:t>
      </w:r>
      <w:r w:rsidR="00531B9B" w:rsidRPr="000D2B41">
        <w:t xml:space="preserve">Muudatusega püüame vältida </w:t>
      </w:r>
      <w:proofErr w:type="spellStart"/>
      <w:r w:rsidR="00531B9B" w:rsidRPr="000D2B41">
        <w:t>topeltaruandluse</w:t>
      </w:r>
      <w:proofErr w:type="spellEnd"/>
      <w:r w:rsidR="00531B9B" w:rsidRPr="000D2B41">
        <w:t xml:space="preserve"> tekkimist Eestis tegutsevatel ettevõtjatel, kellel on kliente nii Euroopa Liidus kui väljaspool.</w:t>
      </w:r>
      <w:r w:rsidR="006E5BE7" w:rsidRPr="000D2B41">
        <w:t xml:space="preserve"> </w:t>
      </w:r>
    </w:p>
    <w:p w14:paraId="407F0AD1" w14:textId="77777777" w:rsidR="006E5BE7" w:rsidRPr="000D2B41" w:rsidRDefault="006E5BE7" w:rsidP="000D2B41">
      <w:pPr>
        <w:jc w:val="both"/>
      </w:pPr>
    </w:p>
    <w:p w14:paraId="0A044047" w14:textId="390727EB" w:rsidR="00AF0C5A" w:rsidRPr="000D2B41" w:rsidRDefault="006E5BE7" w:rsidP="000D2B41">
      <w:pPr>
        <w:jc w:val="both"/>
      </w:pPr>
      <w:r w:rsidRPr="000D2B41">
        <w:t xml:space="preserve">Teabevahetuse partnerriikide ja -jurisdiktsioonide nimekirja avaldab Maksu- ja Tolliamet oma veebilehel. Teave </w:t>
      </w:r>
      <w:r w:rsidR="00A822E1" w:rsidRPr="000D2B41">
        <w:t xml:space="preserve">teabevahetuse partnerite kohta on oluline </w:t>
      </w:r>
      <w:proofErr w:type="spellStart"/>
      <w:r w:rsidR="00A822E1" w:rsidRPr="000D2B41">
        <w:t>krüpto</w:t>
      </w:r>
      <w:r w:rsidR="006A509B" w:rsidRPr="000D2B41">
        <w:t>varateenuse</w:t>
      </w:r>
      <w:proofErr w:type="spellEnd"/>
      <w:r w:rsidR="006A509B" w:rsidRPr="000D2B41">
        <w:t xml:space="preserve"> osutajatele, et tuvastada aruandekohustusega hõlmatud kliendid.</w:t>
      </w:r>
    </w:p>
    <w:p w14:paraId="24601C82" w14:textId="77777777" w:rsidR="004B7B60" w:rsidRPr="000D2B41" w:rsidRDefault="004B7B60" w:rsidP="000D2B41">
      <w:pPr>
        <w:jc w:val="both"/>
        <w:rPr>
          <w:b/>
          <w:bCs/>
        </w:rPr>
      </w:pPr>
    </w:p>
    <w:p w14:paraId="7D9ABB2E" w14:textId="29232089" w:rsidR="00417B10" w:rsidRPr="00F90CF3" w:rsidRDefault="00EE3B8B" w:rsidP="000D2B41">
      <w:pPr>
        <w:jc w:val="both"/>
        <w:rPr>
          <w:b/>
        </w:rPr>
      </w:pPr>
      <w:r w:rsidRPr="000D2B41">
        <w:rPr>
          <w:b/>
          <w:bCs/>
        </w:rPr>
        <w:t xml:space="preserve">MTVS § </w:t>
      </w:r>
      <w:r w:rsidR="00417B10" w:rsidRPr="000D2B41">
        <w:rPr>
          <w:b/>
          <w:bCs/>
        </w:rPr>
        <w:t xml:space="preserve">8 </w:t>
      </w:r>
      <w:r w:rsidR="57FB4D4E" w:rsidRPr="000D2B41">
        <w:rPr>
          <w:b/>
          <w:bCs/>
        </w:rPr>
        <w:t>täienda</w:t>
      </w:r>
      <w:r w:rsidR="23AB25CA" w:rsidRPr="000D2B41">
        <w:rPr>
          <w:b/>
          <w:bCs/>
        </w:rPr>
        <w:t>min</w:t>
      </w:r>
      <w:r w:rsidR="57FB4D4E" w:rsidRPr="000D2B41">
        <w:rPr>
          <w:b/>
          <w:bCs/>
        </w:rPr>
        <w:t>e</w:t>
      </w:r>
      <w:r w:rsidR="004B7B60" w:rsidRPr="000D2B41">
        <w:rPr>
          <w:b/>
          <w:bCs/>
        </w:rPr>
        <w:t xml:space="preserve"> lõikega</w:t>
      </w:r>
      <w:r w:rsidR="00417B10" w:rsidRPr="000D2B41">
        <w:rPr>
          <w:b/>
          <w:bCs/>
        </w:rPr>
        <w:t xml:space="preserve"> 1</w:t>
      </w:r>
      <w:r w:rsidR="00417B10" w:rsidRPr="000D2B41">
        <w:rPr>
          <w:b/>
          <w:bCs/>
          <w:vertAlign w:val="superscript"/>
        </w:rPr>
        <w:t>2</w:t>
      </w:r>
      <w:r w:rsidR="169C7D9E" w:rsidRPr="00F90CF3">
        <w:rPr>
          <w:b/>
          <w:bCs/>
        </w:rPr>
        <w:t>, ärisuhte peatamise võimaldamine</w:t>
      </w:r>
    </w:p>
    <w:p w14:paraId="1291EB32" w14:textId="44AD36AE" w:rsidR="1B91E134" w:rsidRPr="000D2B41" w:rsidRDefault="1B91E134" w:rsidP="000D2B41">
      <w:pPr>
        <w:jc w:val="both"/>
        <w:rPr>
          <w:b/>
          <w:bCs/>
          <w:vertAlign w:val="superscript"/>
        </w:rPr>
      </w:pPr>
    </w:p>
    <w:p w14:paraId="594BDE5B" w14:textId="2444A889" w:rsidR="005F0B00" w:rsidRPr="000D2B41" w:rsidRDefault="005F0B00" w:rsidP="000D2B41">
      <w:pPr>
        <w:jc w:val="both"/>
      </w:pPr>
      <w:r w:rsidRPr="000D2B41">
        <w:t>Norm</w:t>
      </w:r>
      <w:r w:rsidR="00AA5EA8" w:rsidRPr="000D2B41">
        <w:t xml:space="preserve"> seondub </w:t>
      </w:r>
      <w:proofErr w:type="spellStart"/>
      <w:r w:rsidR="00AA5EA8" w:rsidRPr="000D2B41">
        <w:t>MTVSi</w:t>
      </w:r>
      <w:proofErr w:type="spellEnd"/>
      <w:r w:rsidR="00AA5EA8" w:rsidRPr="000D2B41">
        <w:t xml:space="preserve"> peatüki 1</w:t>
      </w:r>
      <w:r w:rsidR="00AA5EA8" w:rsidRPr="000D2B41">
        <w:rPr>
          <w:vertAlign w:val="superscript"/>
        </w:rPr>
        <w:t>2</w:t>
      </w:r>
      <w:r w:rsidR="00AA5EA8" w:rsidRPr="000D2B41">
        <w:t xml:space="preserve"> kehtestamisega. Sellega</w:t>
      </w:r>
      <w:r w:rsidRPr="000D2B41">
        <w:t xml:space="preserve"> antakse </w:t>
      </w:r>
      <w:proofErr w:type="spellStart"/>
      <w:r w:rsidRPr="000D2B41">
        <w:t>krüptovarateenuse</w:t>
      </w:r>
      <w:proofErr w:type="spellEnd"/>
      <w:r w:rsidRPr="000D2B41">
        <w:t xml:space="preserve"> osutajale õiguslik alus ärisuhte </w:t>
      </w:r>
      <w:r w:rsidR="00174029" w:rsidRPr="000D2B41">
        <w:t>peatamiseks</w:t>
      </w:r>
      <w:r w:rsidRPr="000D2B41">
        <w:t xml:space="preserve"> kliendiga, kes</w:t>
      </w:r>
      <w:r w:rsidR="00B8609F" w:rsidRPr="000D2B41">
        <w:t xml:space="preserve"> keeldub koostööst, mis võimaldaks </w:t>
      </w:r>
      <w:proofErr w:type="spellStart"/>
      <w:r w:rsidR="00B8609F" w:rsidRPr="000D2B41">
        <w:t>krüptovarateenuse</w:t>
      </w:r>
      <w:proofErr w:type="spellEnd"/>
      <w:r w:rsidR="00B8609F" w:rsidRPr="000D2B41">
        <w:t xml:space="preserve"> osutajal täita käesolevast seadusest tulenevaid kohustusi. Sarnane õiguslik alus </w:t>
      </w:r>
      <w:r w:rsidR="00F6140B" w:rsidRPr="000D2B41">
        <w:t>on kehtestatud aruandekohustuslikule platvormihaldurile (MTVS § 8 lg 1</w:t>
      </w:r>
      <w:r w:rsidR="00F6140B" w:rsidRPr="000D2B41">
        <w:rPr>
          <w:vertAlign w:val="superscript"/>
        </w:rPr>
        <w:t>1</w:t>
      </w:r>
      <w:r w:rsidR="00F6140B" w:rsidRPr="000D2B41">
        <w:t>).</w:t>
      </w:r>
      <w:r w:rsidR="00212043" w:rsidRPr="000D2B41">
        <w:t xml:space="preserve"> Normiga võetakse üle </w:t>
      </w:r>
      <w:r w:rsidR="00AE2780" w:rsidRPr="000D2B41">
        <w:t xml:space="preserve">direktiivi </w:t>
      </w:r>
      <w:r w:rsidR="005F14B7">
        <w:t>6. lisa</w:t>
      </w:r>
      <w:r w:rsidR="00AE2780" w:rsidRPr="000D2B41">
        <w:t xml:space="preserve"> </w:t>
      </w:r>
      <w:r w:rsidR="00861822" w:rsidRPr="000D2B41">
        <w:t>5</w:t>
      </w:r>
      <w:r w:rsidR="00AE2780" w:rsidRPr="000D2B41">
        <w:t>. jao A osa punkt</w:t>
      </w:r>
      <w:r w:rsidR="00861822" w:rsidRPr="000D2B41">
        <w:t xml:space="preserve"> 2.</w:t>
      </w:r>
    </w:p>
    <w:p w14:paraId="5D7C0B4E" w14:textId="77777777" w:rsidR="000F1AE7" w:rsidRPr="000D2B41" w:rsidRDefault="000F1AE7" w:rsidP="000D2B41">
      <w:pPr>
        <w:jc w:val="both"/>
      </w:pPr>
    </w:p>
    <w:p w14:paraId="788A62F1" w14:textId="7CA33F64" w:rsidR="000F1AE7" w:rsidRPr="000D2B41" w:rsidRDefault="000F1AE7" w:rsidP="000D2B41">
      <w:pPr>
        <w:jc w:val="both"/>
      </w:pPr>
      <w:proofErr w:type="spellStart"/>
      <w:r w:rsidRPr="000D2B41">
        <w:t>Krüptovarateenuse</w:t>
      </w:r>
      <w:proofErr w:type="spellEnd"/>
      <w:r w:rsidRPr="000D2B41">
        <w:t xml:space="preserve"> osutaja peab hoolsusmeetmete kohaldamisel koguma oma klientidelt (</w:t>
      </w:r>
      <w:proofErr w:type="spellStart"/>
      <w:r w:rsidRPr="000D2B41">
        <w:t>krüptovara</w:t>
      </w:r>
      <w:proofErr w:type="spellEnd"/>
      <w:r w:rsidRPr="000D2B41">
        <w:t xml:space="preserve"> kasutajatelt) neid puudutavat teavet</w:t>
      </w:r>
      <w:r w:rsidR="00861822" w:rsidRPr="000D2B41">
        <w:t xml:space="preserve">. </w:t>
      </w:r>
      <w:proofErr w:type="spellStart"/>
      <w:r w:rsidR="00861822" w:rsidRPr="000D2B41">
        <w:t>K</w:t>
      </w:r>
      <w:r w:rsidRPr="000D2B41">
        <w:t>rüptovarateenuse</w:t>
      </w:r>
      <w:proofErr w:type="spellEnd"/>
      <w:r w:rsidRPr="000D2B41">
        <w:t xml:space="preserve"> osutajatel</w:t>
      </w:r>
      <w:r w:rsidR="00861822" w:rsidRPr="000D2B41">
        <w:t xml:space="preserve"> on</w:t>
      </w:r>
      <w:r w:rsidRPr="000D2B41">
        <w:t xml:space="preserve"> õigus nõuda teabe usaldusvääruse kontrollimise</w:t>
      </w:r>
      <w:r w:rsidR="00861822" w:rsidRPr="000D2B41">
        <w:t xml:space="preserve">ks </w:t>
      </w:r>
      <w:r w:rsidRPr="000D2B41">
        <w:t xml:space="preserve">täiendavat teavet ning kinnitusi. Kui klient keeldub seda tegemast, siis on </w:t>
      </w:r>
      <w:proofErr w:type="spellStart"/>
      <w:r w:rsidR="00861822" w:rsidRPr="000D2B41">
        <w:t>krüptovarateenuse</w:t>
      </w:r>
      <w:proofErr w:type="spellEnd"/>
      <w:r w:rsidR="00861822" w:rsidRPr="000D2B41">
        <w:t xml:space="preserve"> osutaja</w:t>
      </w:r>
      <w:r w:rsidRPr="000D2B41">
        <w:t xml:space="preserve"> vahetult seadusest tulenev õigus ja kohustus </w:t>
      </w:r>
      <w:r w:rsidR="00FF2F71" w:rsidRPr="000D2B41">
        <w:t xml:space="preserve">takistada klientidel </w:t>
      </w:r>
      <w:proofErr w:type="spellStart"/>
      <w:r w:rsidR="00FF2F71" w:rsidRPr="000D2B41">
        <w:t>krüptovaraga</w:t>
      </w:r>
      <w:proofErr w:type="spellEnd"/>
      <w:r w:rsidR="00FF2F71" w:rsidRPr="000D2B41">
        <w:t xml:space="preserve"> tehingute tegemine</w:t>
      </w:r>
      <w:r w:rsidR="00174029" w:rsidRPr="000D2B41">
        <w:t xml:space="preserve">. Seda </w:t>
      </w:r>
      <w:r w:rsidRPr="000D2B41">
        <w:t xml:space="preserve">eeldusel, et sellele kõigele eelneb vähemalt kaks meeldetuletust, kuid igal juhul mitte enne 60 päeva möödumist esimesest meeldetuletusest. </w:t>
      </w:r>
    </w:p>
    <w:p w14:paraId="7002B25B" w14:textId="77777777" w:rsidR="000F1AE7" w:rsidRPr="000D2B41" w:rsidRDefault="000F1AE7" w:rsidP="000D2B41">
      <w:pPr>
        <w:jc w:val="both"/>
      </w:pPr>
    </w:p>
    <w:p w14:paraId="3281422C" w14:textId="5052BB98" w:rsidR="000F1AE7" w:rsidRPr="000D2B41" w:rsidRDefault="000F1AE7" w:rsidP="000D2B41">
      <w:pPr>
        <w:jc w:val="both"/>
      </w:pPr>
      <w:r w:rsidRPr="000D2B41">
        <w:t xml:space="preserve">Eelduslikult </w:t>
      </w:r>
      <w:r w:rsidR="00C568F9" w:rsidRPr="000D2B41">
        <w:t>lisavad</w:t>
      </w:r>
      <w:r w:rsidRPr="000D2B41">
        <w:t xml:space="preserve"> </w:t>
      </w:r>
      <w:proofErr w:type="spellStart"/>
      <w:r w:rsidR="00C568F9" w:rsidRPr="000D2B41">
        <w:t>krüptovarateenuse</w:t>
      </w:r>
      <w:proofErr w:type="spellEnd"/>
      <w:r w:rsidR="00C568F9" w:rsidRPr="000D2B41">
        <w:t xml:space="preserve"> osutajad</w:t>
      </w:r>
      <w:r w:rsidRPr="000D2B41">
        <w:t xml:space="preserve"> </w:t>
      </w:r>
      <w:r w:rsidR="00C568F9" w:rsidRPr="000D2B41">
        <w:t>vastava hoiatuse ka kliendiga ärisuhte loomiseks sõlmitavasse</w:t>
      </w:r>
      <w:r w:rsidRPr="000D2B41">
        <w:t xml:space="preserve"> lepingu</w:t>
      </w:r>
      <w:r w:rsidR="00C568F9" w:rsidRPr="000D2B41">
        <w:t>s</w:t>
      </w:r>
      <w:r w:rsidRPr="000D2B41">
        <w:t xml:space="preserve">se. </w:t>
      </w:r>
    </w:p>
    <w:p w14:paraId="7F7F354F" w14:textId="77777777" w:rsidR="000F1AE7" w:rsidRPr="000D2B41" w:rsidRDefault="000F1AE7" w:rsidP="000D2B41">
      <w:pPr>
        <w:jc w:val="both"/>
      </w:pPr>
    </w:p>
    <w:p w14:paraId="1F2EC23E" w14:textId="0DE87F19" w:rsidR="005D6A18" w:rsidRPr="000D2B41" w:rsidRDefault="005D6A18" w:rsidP="000D2B41">
      <w:pPr>
        <w:rPr>
          <w:b/>
          <w:bCs/>
        </w:rPr>
      </w:pPr>
      <w:r w:rsidRPr="000D2B41">
        <w:rPr>
          <w:b/>
          <w:bCs/>
        </w:rPr>
        <w:t xml:space="preserve">Direktiiviga kehtestatavad teabe töötlemise reeglid, mis seaduste muutmist ei vaja </w:t>
      </w:r>
    </w:p>
    <w:p w14:paraId="5FDE7D51" w14:textId="77777777" w:rsidR="005D6A18" w:rsidRPr="000D2B41" w:rsidRDefault="005D6A18" w:rsidP="000D2B41"/>
    <w:p w14:paraId="757A807D" w14:textId="1CF78FC4" w:rsidR="005D6A18" w:rsidRPr="000D2B41" w:rsidRDefault="005D6A18" w:rsidP="000D2B41">
      <w:r w:rsidRPr="000D2B41">
        <w:t>MKS ametiabi reeglid (§§ 51</w:t>
      </w:r>
      <w:r w:rsidRPr="000D2B41">
        <w:rPr>
          <w:vertAlign w:val="superscript"/>
        </w:rPr>
        <w:t>1</w:t>
      </w:r>
      <w:r w:rsidRPr="000D2B41">
        <w:t xml:space="preserve"> ja 51</w:t>
      </w:r>
      <w:r w:rsidRPr="000D2B41">
        <w:rPr>
          <w:vertAlign w:val="superscript"/>
        </w:rPr>
        <w:t>7</w:t>
      </w:r>
      <w:r w:rsidRPr="000D2B41">
        <w:t xml:space="preserve">) ning </w:t>
      </w:r>
      <w:r w:rsidR="0002339D" w:rsidRPr="000D2B41">
        <w:t xml:space="preserve">Maksu- ja Tolliameti (edaspidi </w:t>
      </w:r>
      <w:r w:rsidR="0002339D" w:rsidRPr="000D2B41">
        <w:rPr>
          <w:i/>
          <w:iCs/>
        </w:rPr>
        <w:t>MTA</w:t>
      </w:r>
      <w:r w:rsidR="0002339D" w:rsidRPr="000D2B41">
        <w:t>)</w:t>
      </w:r>
      <w:r w:rsidRPr="000D2B41">
        <w:t xml:space="preserve"> sisemised töökorrad võimaldavad rakendada direktiiviga kehtestatud järgmiseid muudatusi:</w:t>
      </w:r>
    </w:p>
    <w:p w14:paraId="3DD801F9" w14:textId="3B548E89" w:rsidR="005D6A18" w:rsidRPr="000D2B41" w:rsidRDefault="009E4AC2" w:rsidP="000D2B41">
      <w:pPr>
        <w:jc w:val="both"/>
      </w:pPr>
      <w:r w:rsidRPr="000D2B41">
        <w:t>1</w:t>
      </w:r>
      <w:r w:rsidR="005D6A18" w:rsidRPr="000D2B41">
        <w:t xml:space="preserve">) Direktiivis </w:t>
      </w:r>
      <w:r w:rsidR="00717B25" w:rsidRPr="000D2B41">
        <w:t xml:space="preserve">muudeti tähtaega, mille jooksul </w:t>
      </w:r>
      <w:r w:rsidR="00ED4F8C" w:rsidRPr="000D2B41">
        <w:t xml:space="preserve">liikmesriik võib vaidlustada kolmandale riigile sellise teabe edastamise, </w:t>
      </w:r>
      <w:r w:rsidR="00563D5E" w:rsidRPr="000D2B41">
        <w:t>mis on saadud</w:t>
      </w:r>
      <w:r w:rsidR="00ED4F8C" w:rsidRPr="000D2B41">
        <w:t xml:space="preserve"> direktiivis sätestatud ametiabi teel. </w:t>
      </w:r>
      <w:r w:rsidR="005D6A18" w:rsidRPr="000D2B41">
        <w:t xml:space="preserve">Teabe edastanud riigil on õigus enne teabe kolmandale riigile saatmist see otsus vaidlustada. </w:t>
      </w:r>
      <w:r w:rsidR="00D82268" w:rsidRPr="000D2B41">
        <w:t>senise</w:t>
      </w:r>
      <w:r w:rsidR="005D6A18" w:rsidRPr="000D2B41">
        <w:t xml:space="preserve"> 10 tööpäeva</w:t>
      </w:r>
      <w:r w:rsidR="00D82268" w:rsidRPr="000D2B41">
        <w:t xml:space="preserve"> asemel</w:t>
      </w:r>
      <w:r w:rsidR="005D6A18" w:rsidRPr="000D2B41">
        <w:t xml:space="preserve"> 15 kalendripäeva</w:t>
      </w:r>
      <w:r w:rsidR="00D82268" w:rsidRPr="000D2B41">
        <w:t xml:space="preserve"> jooksul</w:t>
      </w:r>
      <w:r w:rsidR="005D6A18" w:rsidRPr="000D2B41">
        <w:t>.</w:t>
      </w:r>
      <w:r w:rsidR="1EB57634" w:rsidRPr="000D2B41">
        <w:t xml:space="preserve"> </w:t>
      </w:r>
    </w:p>
    <w:p w14:paraId="22D07B3C" w14:textId="4356D798" w:rsidR="005D6A18" w:rsidRPr="000D2B41" w:rsidRDefault="009E4AC2" w:rsidP="000D2B41">
      <w:pPr>
        <w:jc w:val="both"/>
      </w:pPr>
      <w:r w:rsidRPr="000D2B41">
        <w:t>2</w:t>
      </w:r>
      <w:r w:rsidR="005D6A18" w:rsidRPr="000D2B41">
        <w:t xml:space="preserve">) </w:t>
      </w:r>
      <w:r w:rsidR="00FC04FD" w:rsidRPr="000D2B41">
        <w:t xml:space="preserve">Euroopa Kontrollikoda on heitnud liikmesriikidele ja komisjonile ette, et </w:t>
      </w:r>
      <w:r w:rsidR="004177D0" w:rsidRPr="000D2B41">
        <w:t>direktiivi alusel toimuva halduskoostöö tõhusus ei ole piisavalt tag</w:t>
      </w:r>
      <w:r w:rsidR="00003374" w:rsidRPr="000D2B41">
        <w:t>atud.</w:t>
      </w:r>
      <w:r w:rsidR="004177D0" w:rsidRPr="000D2B41">
        <w:t xml:space="preserve"> </w:t>
      </w:r>
      <w:r w:rsidR="005D6A18" w:rsidRPr="000D2B41">
        <w:t>Liikmesrii</w:t>
      </w:r>
      <w:r w:rsidR="007D304B" w:rsidRPr="000D2B41">
        <w:t>g</w:t>
      </w:r>
      <w:r w:rsidR="005D6A18" w:rsidRPr="000D2B41">
        <w:t xml:space="preserve">id </w:t>
      </w:r>
      <w:r w:rsidR="00003374" w:rsidRPr="000D2B41">
        <w:t>võtsid direktiiviga</w:t>
      </w:r>
      <w:r w:rsidR="005D6A18" w:rsidRPr="000D2B41">
        <w:t xml:space="preserve"> kohustus</w:t>
      </w:r>
      <w:r w:rsidR="00003374" w:rsidRPr="000D2B41">
        <w:t>e</w:t>
      </w:r>
      <w:r w:rsidR="005D6A18" w:rsidRPr="000D2B41">
        <w:t xml:space="preserve"> luua mehhanismid automaatse teabevahetusega hõlmatud teabe</w:t>
      </w:r>
      <w:r w:rsidR="00003374" w:rsidRPr="000D2B41">
        <w:t>vahetuse tõhususe</w:t>
      </w:r>
      <w:r w:rsidR="005D6A18" w:rsidRPr="000D2B41">
        <w:t xml:space="preserve"> hindamiseks</w:t>
      </w:r>
      <w:r w:rsidR="00003374" w:rsidRPr="000D2B41">
        <w:t xml:space="preserve"> ning jagada komisjoniga</w:t>
      </w:r>
      <w:r w:rsidR="007D304B" w:rsidRPr="000D2B41">
        <w:t xml:space="preserve"> iga-aastaselt vastavat analüüsi</w:t>
      </w:r>
      <w:r w:rsidR="00003374" w:rsidRPr="000D2B41">
        <w:t xml:space="preserve"> (artikkel 23)</w:t>
      </w:r>
      <w:r w:rsidR="005D6A18" w:rsidRPr="000D2B41">
        <w:t xml:space="preserve">. </w:t>
      </w:r>
    </w:p>
    <w:p w14:paraId="3314751B" w14:textId="77777777" w:rsidR="005D6A18" w:rsidRPr="000D2B41" w:rsidRDefault="005D6A18" w:rsidP="000D2B41">
      <w:pPr>
        <w:jc w:val="both"/>
      </w:pPr>
    </w:p>
    <w:p w14:paraId="48B58E1C" w14:textId="57A24D25" w:rsidR="00B75AED" w:rsidRPr="000D2B41" w:rsidRDefault="00B75AED" w:rsidP="000D2B41">
      <w:pPr>
        <w:jc w:val="both"/>
        <w:rPr>
          <w:b/>
          <w:bCs/>
        </w:rPr>
      </w:pPr>
      <w:r w:rsidRPr="000D2B41">
        <w:rPr>
          <w:b/>
          <w:bCs/>
        </w:rPr>
        <w:t xml:space="preserve">MTVS § 8 lõike </w:t>
      </w:r>
      <w:r w:rsidR="006D21B5" w:rsidRPr="000D2B41">
        <w:rPr>
          <w:b/>
          <w:bCs/>
        </w:rPr>
        <w:t>3 muutmine, keeleline täpsustus</w:t>
      </w:r>
    </w:p>
    <w:p w14:paraId="08867ADC" w14:textId="77777777" w:rsidR="00B75AED" w:rsidRPr="000D2B41" w:rsidRDefault="00B75AED" w:rsidP="000D2B41">
      <w:pPr>
        <w:jc w:val="both"/>
      </w:pPr>
    </w:p>
    <w:p w14:paraId="57C500ED" w14:textId="51C77A8A" w:rsidR="00F07510" w:rsidRPr="000D2B41" w:rsidRDefault="00B26D34" w:rsidP="000D2B41">
      <w:pPr>
        <w:jc w:val="both"/>
      </w:pPr>
      <w:r w:rsidRPr="000D2B41">
        <w:t>MKS § 8 lõike 3</w:t>
      </w:r>
      <w:r w:rsidR="00F07510" w:rsidRPr="000D2B41">
        <w:t xml:space="preserve"> </w:t>
      </w:r>
      <w:r w:rsidR="001C1388" w:rsidRPr="000D2B41">
        <w:t xml:space="preserve">sõnastus </w:t>
      </w:r>
      <w:r w:rsidR="00A85815" w:rsidRPr="000D2B41">
        <w:t>toob kaasa normi</w:t>
      </w:r>
      <w:r w:rsidRPr="000D2B41">
        <w:t xml:space="preserve"> mitmeti</w:t>
      </w:r>
      <w:r w:rsidR="001C1388" w:rsidRPr="000D2B41">
        <w:t xml:space="preserve"> </w:t>
      </w:r>
      <w:r w:rsidRPr="000D2B41">
        <w:t>mõistetav</w:t>
      </w:r>
      <w:r w:rsidR="00A85815" w:rsidRPr="000D2B41">
        <w:t>use</w:t>
      </w:r>
      <w:r w:rsidRPr="000D2B41">
        <w:t>.</w:t>
      </w:r>
      <w:r w:rsidR="009572C0" w:rsidRPr="000D2B41">
        <w:t xml:space="preserve"> Norm sätestab, et teabeandja säilitab kõiki teabe kogumise ja FATCA kokkuleppega seotud teiste kohustuste täitmist kinnitavaid tõendeid vähemalt jooksva ja kuue eelneva kalendriaasta kohta, kuid mitte rohkem kui kümme aastat</w:t>
      </w:r>
      <w:r w:rsidR="00C264F6">
        <w:t>.</w:t>
      </w:r>
      <w:r w:rsidR="001C1388" w:rsidRPr="000D2B41">
        <w:t xml:space="preserve"> </w:t>
      </w:r>
      <w:r w:rsidR="00A85815" w:rsidRPr="000D2B41">
        <w:t>Normi mõte on olnud</w:t>
      </w:r>
      <w:r w:rsidR="001915EB" w:rsidRPr="000D2B41">
        <w:t xml:space="preserve"> sätestada teabeandjatele kogu </w:t>
      </w:r>
      <w:proofErr w:type="spellStart"/>
      <w:r w:rsidR="001915EB" w:rsidRPr="000D2B41">
        <w:t>MTVSi</w:t>
      </w:r>
      <w:proofErr w:type="spellEnd"/>
      <w:r w:rsidR="001915EB" w:rsidRPr="000D2B41">
        <w:t xml:space="preserve"> hõlmav andmete säilitamise kohustus, kuid normist võib ka jääda mulje, et mõeldud on üksnes FATCA kokkuleppe täitmiseks kogutud andmeid. Tekstist jäetakse välja</w:t>
      </w:r>
      <w:r w:rsidR="00FB7D1A" w:rsidRPr="000D2B41">
        <w:t xml:space="preserve"> praeguseks tarbetu</w:t>
      </w:r>
      <w:r w:rsidR="001915EB" w:rsidRPr="000D2B41">
        <w:t xml:space="preserve"> viide FATCA-</w:t>
      </w:r>
      <w:proofErr w:type="spellStart"/>
      <w:r w:rsidR="001915EB" w:rsidRPr="000D2B41">
        <w:t>le</w:t>
      </w:r>
      <w:proofErr w:type="spellEnd"/>
      <w:r w:rsidR="00FB7D1A" w:rsidRPr="000D2B41">
        <w:t>.</w:t>
      </w:r>
    </w:p>
    <w:p w14:paraId="7EE0A260" w14:textId="77777777" w:rsidR="00F07510" w:rsidRPr="000D2B41" w:rsidRDefault="00F07510" w:rsidP="000D2B41">
      <w:pPr>
        <w:jc w:val="both"/>
      </w:pPr>
    </w:p>
    <w:p w14:paraId="676D744B" w14:textId="236938CD" w:rsidR="005D6A18" w:rsidRPr="000D2B41" w:rsidRDefault="005D6A18" w:rsidP="000D2B41">
      <w:pPr>
        <w:jc w:val="both"/>
        <w:rPr>
          <w:b/>
          <w:bCs/>
        </w:rPr>
      </w:pPr>
      <w:r w:rsidRPr="000D2B41">
        <w:rPr>
          <w:b/>
          <w:bCs/>
        </w:rPr>
        <w:t xml:space="preserve">MTVS § 8 </w:t>
      </w:r>
      <w:r w:rsidR="7B661E62" w:rsidRPr="000D2B41">
        <w:rPr>
          <w:b/>
          <w:bCs/>
        </w:rPr>
        <w:t xml:space="preserve">täiendamine </w:t>
      </w:r>
      <w:r w:rsidRPr="000D2B41">
        <w:rPr>
          <w:b/>
          <w:bCs/>
        </w:rPr>
        <w:t>lõikeg</w:t>
      </w:r>
      <w:r w:rsidR="00B75AED" w:rsidRPr="000D2B41">
        <w:rPr>
          <w:b/>
          <w:bCs/>
        </w:rPr>
        <w:t>a</w:t>
      </w:r>
      <w:r w:rsidRPr="000D2B41">
        <w:rPr>
          <w:b/>
          <w:bCs/>
        </w:rPr>
        <w:t xml:space="preserve"> 3</w:t>
      </w:r>
      <w:r w:rsidRPr="000D2B41">
        <w:rPr>
          <w:b/>
          <w:bCs/>
          <w:vertAlign w:val="superscript"/>
        </w:rPr>
        <w:t>1</w:t>
      </w:r>
      <w:r w:rsidR="2D135C8A" w:rsidRPr="000D2B41">
        <w:rPr>
          <w:b/>
          <w:bCs/>
        </w:rPr>
        <w:t>, teabe säilitamise tähtaeg</w:t>
      </w:r>
    </w:p>
    <w:p w14:paraId="2920F92A" w14:textId="45DA41DF" w:rsidR="005D6A18" w:rsidRPr="000D2B41" w:rsidRDefault="005D6A18" w:rsidP="000D2B41">
      <w:pPr>
        <w:jc w:val="both"/>
        <w:rPr>
          <w:b/>
          <w:bCs/>
        </w:rPr>
      </w:pPr>
    </w:p>
    <w:p w14:paraId="053B10EC" w14:textId="2FAB9481" w:rsidR="0014343E" w:rsidRPr="000D2B41" w:rsidRDefault="2D135C8A" w:rsidP="000D2B41">
      <w:pPr>
        <w:jc w:val="both"/>
      </w:pPr>
      <w:r w:rsidRPr="000D2B41">
        <w:t>MTVS § 8 lõikega 3</w:t>
      </w:r>
      <w:r w:rsidRPr="000D2B41">
        <w:rPr>
          <w:vertAlign w:val="superscript"/>
        </w:rPr>
        <w:t>1</w:t>
      </w:r>
      <w:r w:rsidR="0024013F" w:rsidRPr="000D2B41">
        <w:t>sätestatakse</w:t>
      </w:r>
      <w:r w:rsidR="005D6A18" w:rsidRPr="000D2B41">
        <w:t xml:space="preserve"> maksuhalduri kohustus säilitada automaatse teabevahetusega hõlmatud teavet vähemalt 5 aastat arvates teabe saamisest, kuid mitte kauem kui </w:t>
      </w:r>
      <w:r w:rsidR="00C330AE" w:rsidRPr="000D2B41">
        <w:t>10</w:t>
      </w:r>
      <w:r w:rsidR="005D6A18" w:rsidRPr="000D2B41">
        <w:t xml:space="preserve"> aastat.</w:t>
      </w:r>
      <w:r w:rsidR="002F3261" w:rsidRPr="000D2B41">
        <w:t xml:space="preserve"> MTVS tasandil ei ole praegu reguleeritud MTA poolt andmete säilitamise tähtajad.</w:t>
      </w:r>
      <w:r w:rsidR="005D6A18" w:rsidRPr="000D2B41">
        <w:t xml:space="preserve"> </w:t>
      </w:r>
      <w:r w:rsidR="00F07510" w:rsidRPr="000D2B41">
        <w:t xml:space="preserve">Normiga võetakse üle direktiivi </w:t>
      </w:r>
      <w:r w:rsidR="00F37D0D" w:rsidRPr="000D2B41">
        <w:t>erinevad sätted, mis sätestavad</w:t>
      </w:r>
      <w:r w:rsidR="00E8158E" w:rsidRPr="000D2B41">
        <w:t xml:space="preserve"> automaatse teabevahetusega saadud teab</w:t>
      </w:r>
      <w:r w:rsidR="6F5C869C" w:rsidRPr="000D2B41">
        <w:t>e</w:t>
      </w:r>
      <w:r w:rsidR="00F37D0D" w:rsidRPr="000D2B41">
        <w:t xml:space="preserve"> minimaalse ja maksimaalse säilitamise tähtaja</w:t>
      </w:r>
      <w:r w:rsidR="0034271B" w:rsidRPr="000D2B41">
        <w:t xml:space="preserve"> (direktiivis  5–10 a)</w:t>
      </w:r>
      <w:r w:rsidR="00F37D0D" w:rsidRPr="000D2B41">
        <w:t xml:space="preserve">. </w:t>
      </w:r>
    </w:p>
    <w:p w14:paraId="46EB4694" w14:textId="77777777" w:rsidR="0014343E" w:rsidRPr="000D2B41" w:rsidRDefault="0014343E" w:rsidP="000D2B41">
      <w:pPr>
        <w:jc w:val="both"/>
      </w:pPr>
    </w:p>
    <w:p w14:paraId="32DD4B26" w14:textId="2B07F424" w:rsidR="005D6A18" w:rsidRPr="000D2B41" w:rsidRDefault="0B1E3229" w:rsidP="000D2B41">
      <w:pPr>
        <w:jc w:val="both"/>
      </w:pPr>
      <w:r w:rsidRPr="000D2B41">
        <w:t xml:space="preserve">MTA töödeldavate andmete säilitamise tähtajad on täpsustatud maksukohustuslaste registri põhimääruse §-s 63, mille lõike 2 punkti 3 kohaselt tuleb </w:t>
      </w:r>
      <w:proofErr w:type="spellStart"/>
      <w:r w:rsidRPr="000D2B41">
        <w:t>MTA-l</w:t>
      </w:r>
      <w:proofErr w:type="spellEnd"/>
      <w:r w:rsidRPr="000D2B41">
        <w:t xml:space="preserve"> säilitada automaatse teabevahetusega saadud teavet seitse aastat. </w:t>
      </w:r>
      <w:r w:rsidR="44780695" w:rsidRPr="000D2B41">
        <w:t>Andmete säilitamise tähtaja</w:t>
      </w:r>
      <w:r w:rsidR="63634CBF" w:rsidRPr="000D2B41">
        <w:t xml:space="preserve"> sätestamisel on võetud arvesse, et m</w:t>
      </w:r>
      <w:r w:rsidR="3B67B9E1" w:rsidRPr="000D2B41">
        <w:t xml:space="preserve">aksusumma määramise </w:t>
      </w:r>
      <w:r w:rsidR="0200B5AA" w:rsidRPr="000D2B41">
        <w:t>aegumis</w:t>
      </w:r>
      <w:r w:rsidR="3B67B9E1" w:rsidRPr="000D2B41">
        <w:t>tähtaeg on 3-5 aastat</w:t>
      </w:r>
      <w:r w:rsidR="0200B5AA" w:rsidRPr="000D2B41">
        <w:t xml:space="preserve"> (MKS § 98)</w:t>
      </w:r>
      <w:r w:rsidR="3B67B9E1" w:rsidRPr="000D2B41">
        <w:t>.</w:t>
      </w:r>
      <w:r w:rsidR="6EFE8730" w:rsidRPr="000D2B41">
        <w:t xml:space="preserve"> Lisaks tuleks arvestada vajadusega kasutada andmeid maksukohustuse sundtäitmise </w:t>
      </w:r>
      <w:r w:rsidR="5FC51F13" w:rsidRPr="000D2B41">
        <w:t xml:space="preserve">menetluses. MKS § </w:t>
      </w:r>
      <w:r w:rsidR="3B67B9E1" w:rsidRPr="000D2B41">
        <w:t xml:space="preserve"> </w:t>
      </w:r>
      <w:r w:rsidR="5FC51F13" w:rsidRPr="000D2B41">
        <w:t>58 sätestab maksukohustuslase</w:t>
      </w:r>
      <w:r w:rsidR="6A8DF32D" w:rsidRPr="000D2B41">
        <w:t xml:space="preserve">le kohustuse säilitada andmeid seitse aastat. </w:t>
      </w:r>
    </w:p>
    <w:p w14:paraId="6E98CF70" w14:textId="77777777" w:rsidR="005D6A18" w:rsidRPr="000D2B41" w:rsidRDefault="005D6A18" w:rsidP="000D2B41"/>
    <w:p w14:paraId="67A4652E" w14:textId="325A55A1" w:rsidR="00E076D3" w:rsidRPr="000D2B41" w:rsidRDefault="008E785D" w:rsidP="000D2B41">
      <w:pPr>
        <w:jc w:val="both"/>
        <w:rPr>
          <w:b/>
          <w:bCs/>
        </w:rPr>
      </w:pPr>
      <w:r w:rsidRPr="000D2B41">
        <w:rPr>
          <w:b/>
          <w:bCs/>
        </w:rPr>
        <w:t>MTVS § 8</w:t>
      </w:r>
      <w:r w:rsidRPr="000D2B41">
        <w:rPr>
          <w:b/>
          <w:bCs/>
          <w:vertAlign w:val="superscript"/>
        </w:rPr>
        <w:t>8</w:t>
      </w:r>
      <w:r w:rsidR="00E076D3" w:rsidRPr="000D2B41">
        <w:t xml:space="preserve"> </w:t>
      </w:r>
      <w:r w:rsidR="00E076D3" w:rsidRPr="000D2B41">
        <w:rPr>
          <w:b/>
          <w:bCs/>
        </w:rPr>
        <w:t>kehtetuks</w:t>
      </w:r>
      <w:r w:rsidRPr="000D2B41">
        <w:rPr>
          <w:b/>
          <w:bCs/>
        </w:rPr>
        <w:t xml:space="preserve"> tunnistamine</w:t>
      </w:r>
    </w:p>
    <w:p w14:paraId="0538F6DD" w14:textId="77777777" w:rsidR="00803B3F" w:rsidRPr="000D2B41" w:rsidRDefault="00803B3F" w:rsidP="000D2B41">
      <w:pPr>
        <w:jc w:val="both"/>
      </w:pPr>
    </w:p>
    <w:p w14:paraId="142B3F77" w14:textId="50BE81AD" w:rsidR="0059176F" w:rsidRPr="000D2B41" w:rsidRDefault="007E17BF" w:rsidP="000D2B41">
      <w:pPr>
        <w:jc w:val="both"/>
      </w:pPr>
      <w:r w:rsidRPr="000D2B41">
        <w:t>Siin on sätestatud m</w:t>
      </w:r>
      <w:r w:rsidR="0059176F" w:rsidRPr="000D2B41">
        <w:t>aksuhalduri kohustus</w:t>
      </w:r>
      <w:r w:rsidRPr="000D2B41">
        <w:t xml:space="preserve"> esitada Euroopa komisjonile nimekiri</w:t>
      </w:r>
      <w:r w:rsidR="00181E9F" w:rsidRPr="000D2B41">
        <w:t xml:space="preserve"> aruandlusest välistatud </w:t>
      </w:r>
      <w:r w:rsidR="00A93D6A" w:rsidRPr="000D2B41">
        <w:t>finantskontodest ja finantsasutustest. Direktiivist nimekirja esitamise kohustus kaob. Üldine järelevalve pädevus ja kohustus tuleneb MTVS 3. peatükist.</w:t>
      </w:r>
      <w:r w:rsidR="00F95204" w:rsidRPr="000D2B41">
        <w:t xml:space="preserve"> Lõige 2 ei ole asjakohane, kuna </w:t>
      </w:r>
      <w:r w:rsidR="002E5090" w:rsidRPr="000D2B41">
        <w:t>finantskontode</w:t>
      </w:r>
      <w:r w:rsidR="007F3927" w:rsidRPr="000D2B41">
        <w:t xml:space="preserve"> teave tuleb esitada selliste kontoomanike kohta, kes on teabevahetuspartneri residendid. Ekslikult vale </w:t>
      </w:r>
      <w:r w:rsidR="00803B3F" w:rsidRPr="000D2B41">
        <w:t>isiku andmete kustutamisele kehtivad eraldi reeglid.</w:t>
      </w:r>
    </w:p>
    <w:p w14:paraId="200C1A5A" w14:textId="77777777" w:rsidR="00E076D3" w:rsidRPr="000D2B41" w:rsidRDefault="00E076D3" w:rsidP="000D2B41"/>
    <w:p w14:paraId="494FC762" w14:textId="44450A2E" w:rsidR="003C66DF" w:rsidRPr="000D2B41" w:rsidRDefault="003C66DF" w:rsidP="000D2B41">
      <w:pPr>
        <w:rPr>
          <w:b/>
          <w:bCs/>
        </w:rPr>
      </w:pPr>
      <w:r w:rsidRPr="000D2B41">
        <w:rPr>
          <w:b/>
          <w:bCs/>
        </w:rPr>
        <w:t>MTVS 1</w:t>
      </w:r>
      <w:r w:rsidRPr="000D2B41">
        <w:rPr>
          <w:b/>
          <w:bCs/>
          <w:vertAlign w:val="superscript"/>
        </w:rPr>
        <w:t>1</w:t>
      </w:r>
      <w:r w:rsidRPr="000D2B41">
        <w:rPr>
          <w:b/>
          <w:bCs/>
        </w:rPr>
        <w:t xml:space="preserve"> peatükk, finantskontode </w:t>
      </w:r>
      <w:r w:rsidR="00610182" w:rsidRPr="000D2B41">
        <w:rPr>
          <w:b/>
          <w:bCs/>
        </w:rPr>
        <w:t>teabevahetus</w:t>
      </w:r>
    </w:p>
    <w:p w14:paraId="2AFF95EF" w14:textId="77777777" w:rsidR="003E6783" w:rsidRPr="000D2B41" w:rsidRDefault="003E6783" w:rsidP="000D2B41">
      <w:pPr>
        <w:rPr>
          <w:b/>
          <w:bCs/>
        </w:rPr>
      </w:pPr>
    </w:p>
    <w:p w14:paraId="79EE7A1D" w14:textId="77777777" w:rsidR="003C66DF" w:rsidRPr="000D2B41" w:rsidRDefault="003C66DF" w:rsidP="000D2B41">
      <w:pPr>
        <w:jc w:val="both"/>
      </w:pPr>
      <w:r w:rsidRPr="000D2B41">
        <w:t>Finantskontode alane aruandluskohustus on kehtestatud halduskoostöö direktiivi muudatusega 2014/107/EL, millega rakendati ELis OECD finantskontode aruandluse standard (CRS).  OECD on teinud oma standardis mitmeid muudatusi, mis teeb vajalikuks ka EL reeglite muutmise.</w:t>
      </w:r>
    </w:p>
    <w:p w14:paraId="4CCFB1A1" w14:textId="77777777" w:rsidR="003C66DF" w:rsidRPr="000D2B41" w:rsidRDefault="003C66DF" w:rsidP="000D2B41">
      <w:pPr>
        <w:jc w:val="both"/>
      </w:pPr>
    </w:p>
    <w:p w14:paraId="56DE5A82" w14:textId="6EF5991F" w:rsidR="003C66DF" w:rsidRPr="000D2B41" w:rsidRDefault="003C66DF" w:rsidP="000D2B41">
      <w:pPr>
        <w:jc w:val="both"/>
      </w:pPr>
      <w:r w:rsidRPr="000D2B41">
        <w:t>OECD mudeli kohaldamisala laiendati 2022. aastal e-raha toodetele ja riikide keskpankade digivääringutele. E-raha too</w:t>
      </w:r>
      <w:r w:rsidR="71701EFF" w:rsidRPr="000D2B41">
        <w:t>detele</w:t>
      </w:r>
      <w:r w:rsidRPr="000D2B41">
        <w:t xml:space="preserve"> ja keskpanga digivääringutele aruandluskohustuse rakendamisel kohaldatakse 10 000 USD </w:t>
      </w:r>
      <w:proofErr w:type="spellStart"/>
      <w:r w:rsidRPr="000D2B41">
        <w:t>lävendit</w:t>
      </w:r>
      <w:proofErr w:type="spellEnd"/>
      <w:r w:rsidRPr="000D2B41">
        <w:t>. Aruandlusega ei ole hõlmatud kontod, mille väärtus või jääk ei ületa mistahes 90-päevase perioodi sees 10 000 USD.</w:t>
      </w:r>
    </w:p>
    <w:p w14:paraId="2B431215" w14:textId="77777777" w:rsidR="003C66DF" w:rsidRPr="000D2B41" w:rsidRDefault="003C66DF" w:rsidP="000D2B41">
      <w:pPr>
        <w:jc w:val="both"/>
      </w:pPr>
    </w:p>
    <w:p w14:paraId="471975D6" w14:textId="77777777" w:rsidR="003C66DF" w:rsidRPr="000D2B41" w:rsidRDefault="003C66DF" w:rsidP="000D2B41">
      <w:pPr>
        <w:jc w:val="both"/>
      </w:pPr>
      <w:r w:rsidRPr="000D2B41">
        <w:t xml:space="preserve">OECD finantskontode alase teabevahetuse mudelit uuendati, et hõlmata aruandlusega ühetaoliselt kõik finantstooted, vältides samas topelt-aruandlust </w:t>
      </w:r>
      <w:proofErr w:type="spellStart"/>
      <w:r w:rsidRPr="000D2B41">
        <w:t>krüptovara</w:t>
      </w:r>
      <w:proofErr w:type="spellEnd"/>
      <w:r w:rsidRPr="000D2B41">
        <w:t xml:space="preserve"> alase aruandluse mudeli kehtestanud </w:t>
      </w:r>
      <w:proofErr w:type="spellStart"/>
      <w:r w:rsidRPr="000D2B41">
        <w:t>CARFiga</w:t>
      </w:r>
      <w:proofErr w:type="spellEnd"/>
      <w:r w:rsidRPr="000D2B41">
        <w:t xml:space="preserve">. Näiteks toodi mõistete laiendamisega CRS kohaldamisalasse ka </w:t>
      </w:r>
      <w:proofErr w:type="spellStart"/>
      <w:r w:rsidRPr="000D2B41">
        <w:t>krüptovarasid</w:t>
      </w:r>
      <w:proofErr w:type="spellEnd"/>
      <w:r w:rsidRPr="000D2B41">
        <w:t xml:space="preserve"> puudutavad tuletisväärtpaberid, mida hoitakse kontol ning ka </w:t>
      </w:r>
      <w:proofErr w:type="spellStart"/>
      <w:r w:rsidRPr="000D2B41">
        <w:t>krüptovarasse</w:t>
      </w:r>
      <w:proofErr w:type="spellEnd"/>
      <w:r w:rsidRPr="000D2B41">
        <w:t xml:space="preserve"> (nt fondide kaudu) investeerivad investeerimisühingud. </w:t>
      </w:r>
    </w:p>
    <w:p w14:paraId="36CA7426" w14:textId="77777777" w:rsidR="003C66DF" w:rsidRPr="000D2B41" w:rsidRDefault="003C66DF" w:rsidP="000D2B41">
      <w:pPr>
        <w:jc w:val="both"/>
      </w:pPr>
    </w:p>
    <w:p w14:paraId="0FD6B4BE" w14:textId="77777777" w:rsidR="003C66DF" w:rsidRPr="000D2B41" w:rsidRDefault="003C66DF" w:rsidP="000D2B41">
      <w:pPr>
        <w:jc w:val="both"/>
      </w:pPr>
      <w:r w:rsidRPr="000D2B41">
        <w:t>Lisaks tehti teabe kasutatavust parandavaid ja finantsasutuste halduskoormust vähendavaid muudatusi:</w:t>
      </w:r>
    </w:p>
    <w:p w14:paraId="3AE095D2" w14:textId="77777777" w:rsidR="003C66DF" w:rsidRPr="000D2B41" w:rsidRDefault="003C66DF" w:rsidP="000D2B41">
      <w:pPr>
        <w:jc w:val="both"/>
      </w:pPr>
      <w:r w:rsidRPr="000D2B41">
        <w:t>1) täiendav teave konto (osaluse) omaniku ja kontrolliva isiku rollide kohta ühingus (omanik, kasusaaja, juht);</w:t>
      </w:r>
    </w:p>
    <w:p w14:paraId="54E066FD" w14:textId="77777777" w:rsidR="003C66DF" w:rsidRPr="000D2B41" w:rsidRDefault="003C66DF" w:rsidP="000D2B41">
      <w:pPr>
        <w:jc w:val="both"/>
      </w:pPr>
      <w:r w:rsidRPr="000D2B41">
        <w:t>2) teave selle kohta, kas konto on uus/vana või kas see on ühises kasutuses ning mis liiki kontoga on tegemist;</w:t>
      </w:r>
    </w:p>
    <w:p w14:paraId="3FDBDF9C" w14:textId="77777777" w:rsidR="003C66DF" w:rsidRPr="000D2B41" w:rsidRDefault="003C66DF" w:rsidP="000D2B41">
      <w:pPr>
        <w:jc w:val="both"/>
      </w:pPr>
      <w:r w:rsidRPr="000D2B41">
        <w:t xml:space="preserve">3) erandlik ja ajutine õigus tuvastada uue konto omaniku </w:t>
      </w:r>
      <w:proofErr w:type="spellStart"/>
      <w:r w:rsidRPr="000D2B41">
        <w:t>residentsus</w:t>
      </w:r>
      <w:proofErr w:type="spellEnd"/>
      <w:r w:rsidRPr="000D2B41">
        <w:t xml:space="preserve"> olemasolevate kontode jaoks ette nähtud hoolsusmeetmetega, kui kontoomaniku kinnitust ei ole võimalik tähtaegselt hankida;</w:t>
      </w:r>
    </w:p>
    <w:p w14:paraId="711E4C7E" w14:textId="77777777" w:rsidR="003C66DF" w:rsidRPr="000D2B41" w:rsidRDefault="003C66DF" w:rsidP="000D2B41">
      <w:pPr>
        <w:jc w:val="both"/>
      </w:pPr>
      <w:r w:rsidRPr="000D2B41">
        <w:t>4) sellise nö äriühingu kapitali sissemakseks loodud konto käsitlemine välistatud kontona, mille eesmärk on hoiustada teatud aja jooksul äriühingu asutamiseks vajalikke vahendeid.</w:t>
      </w:r>
    </w:p>
    <w:p w14:paraId="32698266" w14:textId="77777777" w:rsidR="003C66DF" w:rsidRPr="000D2B41" w:rsidRDefault="003C66DF" w:rsidP="000D2B41">
      <w:pPr>
        <w:jc w:val="both"/>
      </w:pPr>
    </w:p>
    <w:p w14:paraId="13ABA7F3" w14:textId="1C90CC14" w:rsidR="008D6052" w:rsidRPr="000D2B41" w:rsidRDefault="003C66DF" w:rsidP="000D2B41">
      <w:pPr>
        <w:jc w:val="both"/>
      </w:pPr>
      <w:r w:rsidRPr="000D2B41">
        <w:t>Finantskontode aruandluse reeglid on direktiivi väga tehnilise detailsuse tõttu sätestatud MTVS peatükis 1</w:t>
      </w:r>
      <w:r w:rsidRPr="000D2B41">
        <w:rPr>
          <w:vertAlign w:val="superscript"/>
        </w:rPr>
        <w:t>1</w:t>
      </w:r>
      <w:r w:rsidRPr="000D2B41">
        <w:t xml:space="preserve"> suuresti viidates otse direktiivile. Sellest tulenevalt ei kajastu direktiivi muudatused MTVS tekstis ning seadust muuta ei ole tarvis.</w:t>
      </w:r>
      <w:r w:rsidR="008D6052" w:rsidRPr="000D2B41">
        <w:t xml:space="preserve"> Muuta on aga tarvis </w:t>
      </w:r>
      <w:r w:rsidR="000420FA" w:rsidRPr="000D2B41">
        <w:t xml:space="preserve">andmete edastamiseks </w:t>
      </w:r>
      <w:r w:rsidR="00A875D3" w:rsidRPr="000D2B41">
        <w:t>loodud</w:t>
      </w:r>
      <w:r w:rsidR="000420FA" w:rsidRPr="000D2B41">
        <w:t xml:space="preserve"> XML vorm</w:t>
      </w:r>
      <w:r w:rsidR="009423B8" w:rsidRPr="000D2B41">
        <w:t>e</w:t>
      </w:r>
      <w:r w:rsidR="000420FA" w:rsidRPr="000D2B41">
        <w:t>, mis on kehtestat</w:t>
      </w:r>
      <w:r w:rsidR="009423B8" w:rsidRPr="000D2B41">
        <w:t xml:space="preserve">ud rahandusministri 19.05.2015 määruse nr 16 „Maksualase teabevahetuse seadusest tulenevate deklaratsiooni vormide ja andmekoosseisude ning nende esitamise ja täitmise korra kehtestamine“ lisades </w:t>
      </w:r>
      <w:r w:rsidR="00A875D3" w:rsidRPr="000D2B41">
        <w:t>5</w:t>
      </w:r>
      <w:r w:rsidR="004E017F" w:rsidRPr="000D2B41">
        <w:t>–14.</w:t>
      </w:r>
    </w:p>
    <w:p w14:paraId="16DE89D0" w14:textId="77777777" w:rsidR="0035739B" w:rsidRPr="000D2B41" w:rsidRDefault="0035739B" w:rsidP="000D2B41">
      <w:pPr>
        <w:jc w:val="both"/>
      </w:pPr>
    </w:p>
    <w:p w14:paraId="7FA89188" w14:textId="165D0E65" w:rsidR="006471A5" w:rsidRPr="000D2B41" w:rsidRDefault="001C21F5" w:rsidP="000D2B41">
      <w:pPr>
        <w:jc w:val="both"/>
      </w:pPr>
      <w:r w:rsidRPr="000D2B41">
        <w:t>Halduskoostöö direktiivi</w:t>
      </w:r>
      <w:r w:rsidR="009C716F" w:rsidRPr="000D2B41">
        <w:t xml:space="preserve"> finantskontode teabevahetust reguleerivas</w:t>
      </w:r>
      <w:r w:rsidRPr="000D2B41">
        <w:t xml:space="preserve"> 1.</w:t>
      </w:r>
      <w:r w:rsidR="006471A5" w:rsidRPr="000D2B41">
        <w:t xml:space="preserve"> </w:t>
      </w:r>
      <w:r w:rsidRPr="000D2B41">
        <w:t>lisas tehtud muudatused on märgitud seletuskirjale lisatud</w:t>
      </w:r>
      <w:r w:rsidR="006471A5" w:rsidRPr="000D2B41">
        <w:t xml:space="preserve"> </w:t>
      </w:r>
      <w:r w:rsidR="009C716F" w:rsidRPr="000D2B41">
        <w:t>Lisa 1 terviktekstis</w:t>
      </w:r>
      <w:r w:rsidR="006471A5" w:rsidRPr="000D2B41">
        <w:t xml:space="preserve"> (mitteametlik)</w:t>
      </w:r>
      <w:r w:rsidR="009C716F" w:rsidRPr="000D2B41">
        <w:t xml:space="preserve">. </w:t>
      </w:r>
    </w:p>
    <w:p w14:paraId="4A44AF12" w14:textId="77777777" w:rsidR="006471A5" w:rsidRPr="000D2B41" w:rsidRDefault="006471A5" w:rsidP="000D2B41">
      <w:pPr>
        <w:jc w:val="both"/>
      </w:pPr>
    </w:p>
    <w:p w14:paraId="343FBC8C" w14:textId="52443F41" w:rsidR="009C716F" w:rsidRPr="000D2B41" w:rsidRDefault="009C716F" w:rsidP="000D2B41">
      <w:pPr>
        <w:jc w:val="both"/>
      </w:pPr>
      <w:r w:rsidRPr="000D2B41">
        <w:t xml:space="preserve">Kokkuvõtvalt on muudatused </w:t>
      </w:r>
      <w:r w:rsidR="003D3BF4" w:rsidRPr="000D2B41">
        <w:t xml:space="preserve">direktiivi 1. </w:t>
      </w:r>
      <w:r w:rsidRPr="000D2B41">
        <w:t>lisas järgmised:</w:t>
      </w:r>
    </w:p>
    <w:p w14:paraId="29F22ED4" w14:textId="77777777" w:rsidR="006471A5" w:rsidRPr="000D2B41" w:rsidRDefault="006471A5" w:rsidP="000D2B41">
      <w:pPr>
        <w:jc w:val="both"/>
      </w:pPr>
    </w:p>
    <w:p w14:paraId="4AFB474B" w14:textId="0AFDFBFB" w:rsidR="006471A5" w:rsidRPr="000D2B41" w:rsidRDefault="006471A5" w:rsidP="000D2B41">
      <w:pPr>
        <w:jc w:val="both"/>
        <w:rPr>
          <w:i/>
          <w:iCs/>
        </w:rPr>
      </w:pPr>
      <w:r w:rsidRPr="000D2B41">
        <w:rPr>
          <w:i/>
          <w:iCs/>
        </w:rPr>
        <w:t>1. jao muudatused (üldised aruandlusnõuded)</w:t>
      </w:r>
    </w:p>
    <w:p w14:paraId="24EADEA4" w14:textId="4AA0A1B0" w:rsidR="006471A5" w:rsidRPr="000D2B41" w:rsidRDefault="006471A5" w:rsidP="000D2B41">
      <w:pPr>
        <w:jc w:val="both"/>
        <w:rPr>
          <w:u w:val="single"/>
        </w:rPr>
      </w:pPr>
      <w:r w:rsidRPr="000D2B41">
        <w:rPr>
          <w:u w:val="single"/>
        </w:rPr>
        <w:t>1.1 A jaotises tehti järgmised muudatused:</w:t>
      </w:r>
    </w:p>
    <w:p w14:paraId="616BFD9C" w14:textId="4CB88401" w:rsidR="006471A5" w:rsidRPr="000D2B41" w:rsidRDefault="006471A5" w:rsidP="000D2B41">
      <w:pPr>
        <w:jc w:val="both"/>
      </w:pPr>
      <w:r w:rsidRPr="000D2B41">
        <w:t>1) punkt 1 jaotati alapunktidesse a ja b, mis sätestavad kontoomaniku kohta esitatava teabe kategooriad. Lisati kohustus märkida</w:t>
      </w:r>
      <w:r w:rsidR="3F1ADA09" w:rsidRPr="000D2B41">
        <w:t>,</w:t>
      </w:r>
      <w:r w:rsidRPr="000D2B41">
        <w:t xml:space="preserve"> kas avaldatava isiku kohta (sh kontrollivad isikud) on finantsasutusele esitatud kehtiv residentsust puudutav kontoomaniku kinnitus. Juriidilise isiku ja õigusliku moodustise puhul tuleb märkida ka see kontrolliva isiku roll, mis annab talle kontrolliva isiku staatuse. Kontoomaniku kinnituse valideerimise juhendina tuleks lähtuda OECD ametlikest kommentaaridest</w:t>
      </w:r>
      <w:r w:rsidRPr="000D2B41">
        <w:rPr>
          <w:rStyle w:val="Allmrkuseviide"/>
        </w:rPr>
        <w:footnoteReference w:id="10"/>
      </w:r>
      <w:r w:rsidRPr="000D2B41">
        <w:t xml:space="preserve"> finantskonto maksualase teabevahetuse standardi juurde, vt füüsilise isiku uue konto hoolsusmeetmete kommentaarid, IV osa punkt 7 jj. Siinjuures direktiiv ei nõua kontoomaniku andmete parandamist varasemates aruannetes, täiendatud ja parandatud teave tuleb esitada jooksva aruandluse raames. </w:t>
      </w:r>
    </w:p>
    <w:p w14:paraId="06ED472E" w14:textId="34264D4C" w:rsidR="006471A5" w:rsidRPr="000D2B41" w:rsidRDefault="006471A5" w:rsidP="000D2B41">
      <w:pPr>
        <w:jc w:val="both"/>
      </w:pPr>
      <w:r w:rsidRPr="000D2B41">
        <w:t xml:space="preserve">2) punkti 1 täiendati alapunktiga c, mille kohaselt tuleb finantsasutusel esitada maksuhaldurile info selle kohta, kas konto on </w:t>
      </w:r>
      <w:proofErr w:type="spellStart"/>
      <w:r w:rsidRPr="000D2B41">
        <w:t>ühiskonto</w:t>
      </w:r>
      <w:proofErr w:type="spellEnd"/>
      <w:r w:rsidRPr="000D2B41">
        <w:t xml:space="preserve"> ning märkida ära</w:t>
      </w:r>
      <w:r w:rsidR="1F2E10E0" w:rsidRPr="000D2B41">
        <w:t>,</w:t>
      </w:r>
      <w:r w:rsidRPr="000D2B41">
        <w:t xml:space="preserve"> kui palju omanikke </w:t>
      </w:r>
      <w:proofErr w:type="spellStart"/>
      <w:r w:rsidRPr="000D2B41">
        <w:t>ühiskontol</w:t>
      </w:r>
      <w:proofErr w:type="spellEnd"/>
      <w:r w:rsidRPr="000D2B41">
        <w:t xml:space="preserve"> on. Kontoomanike arvu leidmisel võetakse arvesse ka isikuid, kelle kohta teavet ei vahetata (direktiiv ei piira seda infot vaid avaldatavate isikutega).</w:t>
      </w:r>
    </w:p>
    <w:p w14:paraId="57D06CB4" w14:textId="77777777" w:rsidR="006471A5" w:rsidRPr="000D2B41" w:rsidRDefault="006471A5" w:rsidP="000D2B41">
      <w:pPr>
        <w:jc w:val="both"/>
      </w:pPr>
      <w:r w:rsidRPr="000D2B41">
        <w:t>3) punkti 2 lisati kohustus märkida lisaks kontonumbrile ära ka konto liik ja see, kas konto on olemasolev või uus konto (DAC2 tunnustele vastavalt kas enne või pärast 2015. aasta 31. detsembrit avatud konto või DAC8 tunnustele vastavalt kas enne või pärast 2025. aasta 31. detsembrit avatud konto).</w:t>
      </w:r>
    </w:p>
    <w:p w14:paraId="71E709AF" w14:textId="3E8C9F4E" w:rsidR="006471A5" w:rsidRPr="000D2B41" w:rsidRDefault="006471A5" w:rsidP="000D2B41">
      <w:pPr>
        <w:jc w:val="both"/>
      </w:pPr>
      <w:r w:rsidRPr="000D2B41">
        <w:t>4) lisati punkt 6a, mille kohaselt tuleb õiguslikust moodustisest investeerimisüksuse puhul märkida ära rollid</w:t>
      </w:r>
      <w:r w:rsidR="19510CF5" w:rsidRPr="000D2B41">
        <w:t>,</w:t>
      </w:r>
      <w:r w:rsidRPr="000D2B41">
        <w:t xml:space="preserve"> mille alusel on avaldatavatel isikutel õigus osalusele (</w:t>
      </w:r>
      <w:proofErr w:type="spellStart"/>
      <w:r w:rsidRPr="000D2B41">
        <w:rPr>
          <w:i/>
          <w:iCs/>
        </w:rPr>
        <w:t>equity</w:t>
      </w:r>
      <w:proofErr w:type="spellEnd"/>
      <w:r w:rsidRPr="000D2B41">
        <w:rPr>
          <w:i/>
          <w:iCs/>
        </w:rPr>
        <w:t xml:space="preserve"> </w:t>
      </w:r>
      <w:proofErr w:type="spellStart"/>
      <w:r w:rsidRPr="000D2B41">
        <w:rPr>
          <w:i/>
          <w:iCs/>
        </w:rPr>
        <w:t>interest</w:t>
      </w:r>
      <w:proofErr w:type="spellEnd"/>
      <w:r w:rsidRPr="000D2B41">
        <w:t>) investeerimisüksuses.</w:t>
      </w:r>
    </w:p>
    <w:p w14:paraId="0068E9A0" w14:textId="77777777" w:rsidR="00802835" w:rsidRPr="000D2B41" w:rsidRDefault="00802835" w:rsidP="000D2B41">
      <w:pPr>
        <w:jc w:val="both"/>
        <w:rPr>
          <w:b/>
          <w:bCs/>
        </w:rPr>
      </w:pPr>
    </w:p>
    <w:p w14:paraId="476B65AD" w14:textId="62C6D1BB" w:rsidR="006471A5" w:rsidRPr="000D2B41" w:rsidRDefault="006471A5" w:rsidP="000D2B41">
      <w:pPr>
        <w:jc w:val="both"/>
      </w:pPr>
      <w:r w:rsidRPr="000D2B41">
        <w:rPr>
          <w:u w:val="single"/>
        </w:rPr>
        <w:t>1.2. C jaotisele</w:t>
      </w:r>
      <w:r w:rsidRPr="000D2B41">
        <w:t xml:space="preserve"> lisati kohustus püüda välja selgitada maksukohustuslasena registreerimise numbrit ja sünniaega iga kord, kui konto infot ajakohastatakse rahapesu ja terrorismi tõkestamise reeglite tõttu.</w:t>
      </w:r>
    </w:p>
    <w:p w14:paraId="04EAC23F" w14:textId="77777777" w:rsidR="00802835" w:rsidRPr="000D2B41" w:rsidRDefault="00802835" w:rsidP="000D2B41">
      <w:pPr>
        <w:jc w:val="both"/>
      </w:pPr>
    </w:p>
    <w:p w14:paraId="7E287549" w14:textId="77777777" w:rsidR="006471A5" w:rsidRPr="000D2B41" w:rsidRDefault="006471A5" w:rsidP="000D2B41">
      <w:pPr>
        <w:jc w:val="both"/>
      </w:pPr>
      <w:r w:rsidRPr="000D2B41">
        <w:rPr>
          <w:u w:val="single"/>
        </w:rPr>
        <w:t>1.3. 1. jagu täiendati F jaotisega,</w:t>
      </w:r>
      <w:r w:rsidRPr="000D2B41">
        <w:t xml:space="preserve"> mis vabastab finantsvara müügist saadud tulu raporteerimisest juhul, kui teavet jagatakse </w:t>
      </w:r>
      <w:proofErr w:type="spellStart"/>
      <w:r w:rsidRPr="000D2B41">
        <w:t>krüptovara</w:t>
      </w:r>
      <w:proofErr w:type="spellEnd"/>
      <w:r w:rsidRPr="000D2B41">
        <w:t xml:space="preserve"> aruandes art 8ad kohaselt.</w:t>
      </w:r>
    </w:p>
    <w:p w14:paraId="712870BF" w14:textId="77777777" w:rsidR="006471A5" w:rsidRPr="000D2B41" w:rsidRDefault="006471A5" w:rsidP="000D2B41">
      <w:pPr>
        <w:jc w:val="both"/>
      </w:pPr>
    </w:p>
    <w:p w14:paraId="377A39B6" w14:textId="5DAD0090" w:rsidR="006471A5" w:rsidRPr="000D2B41" w:rsidRDefault="006471A5" w:rsidP="000D2B41">
      <w:pPr>
        <w:jc w:val="both"/>
        <w:rPr>
          <w:i/>
          <w:iCs/>
        </w:rPr>
      </w:pPr>
      <w:r w:rsidRPr="000D2B41">
        <w:rPr>
          <w:i/>
          <w:iCs/>
        </w:rPr>
        <w:t>6. jao muudatused (ettevõtte uued kontod)</w:t>
      </w:r>
    </w:p>
    <w:p w14:paraId="6704CB5D" w14:textId="77777777" w:rsidR="006471A5" w:rsidRPr="000D2B41" w:rsidRDefault="006471A5" w:rsidP="000D2B41">
      <w:pPr>
        <w:jc w:val="both"/>
      </w:pPr>
      <w:r w:rsidRPr="000D2B41">
        <w:t xml:space="preserve">Punkti 2 alapunkti b lisati rahapesu ja terrorismi vastu võitlemise reeglite juurde, millele ettevõtte (mistahes mitte-finantsasutus ehk </w:t>
      </w:r>
      <w:r w:rsidRPr="000D2B41">
        <w:rPr>
          <w:i/>
          <w:iCs/>
        </w:rPr>
        <w:t>non-</w:t>
      </w:r>
      <w:proofErr w:type="spellStart"/>
      <w:r w:rsidRPr="000D2B41">
        <w:rPr>
          <w:i/>
          <w:iCs/>
        </w:rPr>
        <w:t>financial</w:t>
      </w:r>
      <w:proofErr w:type="spellEnd"/>
      <w:r w:rsidRPr="000D2B41">
        <w:rPr>
          <w:i/>
          <w:iCs/>
        </w:rPr>
        <w:t xml:space="preserve"> </w:t>
      </w:r>
      <w:proofErr w:type="spellStart"/>
      <w:r w:rsidRPr="000D2B41">
        <w:rPr>
          <w:i/>
          <w:iCs/>
        </w:rPr>
        <w:t>entity</w:t>
      </w:r>
      <w:proofErr w:type="spellEnd"/>
      <w:r w:rsidRPr="000D2B41">
        <w:t>) kontrolliva isiku kindlakstegemisel tuginetakse, tingimus, et kohaldatavad reeglid peavad olema kooskõlas või sisuliselt sarnased rahapesu ja terrorismi tõkestamise direktiiviga.</w:t>
      </w:r>
    </w:p>
    <w:p w14:paraId="3DFA9D3B" w14:textId="77777777" w:rsidR="006471A5" w:rsidRPr="000D2B41" w:rsidRDefault="006471A5" w:rsidP="000D2B41">
      <w:pPr>
        <w:jc w:val="both"/>
      </w:pPr>
    </w:p>
    <w:p w14:paraId="526EB03B" w14:textId="50FB8B39" w:rsidR="006471A5" w:rsidRPr="000D2B41" w:rsidRDefault="006471A5" w:rsidP="000D2B41">
      <w:pPr>
        <w:jc w:val="both"/>
        <w:rPr>
          <w:i/>
          <w:iCs/>
        </w:rPr>
      </w:pPr>
      <w:r w:rsidRPr="000D2B41">
        <w:rPr>
          <w:i/>
          <w:iCs/>
        </w:rPr>
        <w:t>7. jao muudatused (hoolsusmeetmete erieeskirjad)</w:t>
      </w:r>
    </w:p>
    <w:p w14:paraId="7B6BB26E" w14:textId="77777777" w:rsidR="006471A5" w:rsidRPr="000D2B41" w:rsidRDefault="006471A5" w:rsidP="000D2B41">
      <w:pPr>
        <w:jc w:val="both"/>
      </w:pPr>
      <w:r w:rsidRPr="000D2B41">
        <w:t xml:space="preserve">Lisati Aa jaotis. Kui finantsasutusel on uue konto avamisel kontoomaniku kinnituse saamisega ajutised raskused, peab ta hoolsus- ja aruandluskohustuste tähtaegseks täitmiseks kohaldama olemasoleva konto jaoks ette nähtud hoolsusmeetmeid kuni kontoomaniku kinnitus on saadud ja selle õigsus kindlaks määratud. </w:t>
      </w:r>
    </w:p>
    <w:p w14:paraId="6DA90E7C" w14:textId="77777777" w:rsidR="006471A5" w:rsidRPr="000D2B41" w:rsidRDefault="006471A5" w:rsidP="000D2B41">
      <w:pPr>
        <w:jc w:val="both"/>
        <w:rPr>
          <w:i/>
          <w:iCs/>
          <w:u w:val="single"/>
        </w:rPr>
      </w:pPr>
    </w:p>
    <w:p w14:paraId="099D93E0" w14:textId="5D18EDA9" w:rsidR="006471A5" w:rsidRPr="000D2B41" w:rsidRDefault="006471A5" w:rsidP="000D2B41">
      <w:pPr>
        <w:jc w:val="both"/>
        <w:rPr>
          <w:i/>
          <w:iCs/>
        </w:rPr>
      </w:pPr>
      <w:r w:rsidRPr="000D2B41">
        <w:rPr>
          <w:i/>
          <w:iCs/>
        </w:rPr>
        <w:t>8. jao muudatused (määratletud mõisted)</w:t>
      </w:r>
    </w:p>
    <w:p w14:paraId="7D3EB058" w14:textId="77777777" w:rsidR="006471A5" w:rsidRPr="000D2B41" w:rsidRDefault="006471A5" w:rsidP="000D2B41">
      <w:pPr>
        <w:jc w:val="both"/>
      </w:pPr>
      <w:r w:rsidRPr="000D2B41">
        <w:rPr>
          <w:u w:val="single"/>
        </w:rPr>
        <w:t>4.1 A jaotist, mis</w:t>
      </w:r>
      <w:r w:rsidRPr="000D2B41">
        <w:t xml:space="preserve"> sätestab aruandekohustusliku finantsasutuse mõiste, muudeti järgmiselt:</w:t>
      </w:r>
    </w:p>
    <w:p w14:paraId="6900141B" w14:textId="77777777" w:rsidR="006471A5" w:rsidRPr="000D2B41" w:rsidRDefault="006471A5" w:rsidP="000D2B41">
      <w:pPr>
        <w:jc w:val="both"/>
      </w:pPr>
      <w:r w:rsidRPr="000D2B41">
        <w:t xml:space="preserve">1) Punktis 5 lisati hoiustamisasutuse tunnusena klientide nimel e-raha või keskpanga digiraha hoidmine. Siinjuures võib tegu olla mistahes riigi keskpangaga. </w:t>
      </w:r>
    </w:p>
    <w:p w14:paraId="43103EA1" w14:textId="77777777" w:rsidR="006471A5" w:rsidRPr="000D2B41" w:rsidRDefault="006471A5" w:rsidP="000D2B41">
      <w:pPr>
        <w:jc w:val="both"/>
      </w:pPr>
      <w:r w:rsidRPr="000D2B41">
        <w:t xml:space="preserve">2) Punktis 6 täiendati läbivalt investeeritava finantsvara hulka ka </w:t>
      </w:r>
      <w:proofErr w:type="spellStart"/>
      <w:r w:rsidRPr="000D2B41">
        <w:t>krüptovara</w:t>
      </w:r>
      <w:proofErr w:type="spellEnd"/>
      <w:r w:rsidRPr="000D2B41">
        <w:t xml:space="preserve">. Finantsvahendite, sh </w:t>
      </w:r>
      <w:proofErr w:type="spellStart"/>
      <w:r w:rsidRPr="000D2B41">
        <w:t>krüptovara</w:t>
      </w:r>
      <w:proofErr w:type="spellEnd"/>
      <w:r w:rsidRPr="000D2B41">
        <w:t xml:space="preserve"> investeerimise tunnuse alt alapunktis iii välistatakse selliste teenuste pakkumine, millega teostatakse/jõustatakse </w:t>
      </w:r>
      <w:proofErr w:type="spellStart"/>
      <w:r w:rsidRPr="000D2B41">
        <w:t>krüptovara</w:t>
      </w:r>
      <w:proofErr w:type="spellEnd"/>
      <w:r w:rsidRPr="000D2B41">
        <w:t xml:space="preserve"> vahetustehinguid kliendi jaoks või tema nimel.</w:t>
      </w:r>
    </w:p>
    <w:p w14:paraId="613F72C3" w14:textId="77777777" w:rsidR="006471A5" w:rsidRPr="000D2B41" w:rsidRDefault="006471A5" w:rsidP="000D2B41">
      <w:pPr>
        <w:jc w:val="both"/>
      </w:pPr>
      <w:r w:rsidRPr="000D2B41">
        <w:t>Finantsasutuse mõiste määratlemise kontekstis asendati viide FATF soovitustele viitega rahapesu ja terrorismi tõkestamise direktiivile.</w:t>
      </w:r>
    </w:p>
    <w:p w14:paraId="5A229F98" w14:textId="77777777" w:rsidR="006471A5" w:rsidRPr="000D2B41" w:rsidRDefault="006471A5" w:rsidP="000D2B41">
      <w:pPr>
        <w:jc w:val="both"/>
      </w:pPr>
      <w:r w:rsidRPr="000D2B41">
        <w:t>3) Uue punktiga 9 lisati e-raha mõiste.</w:t>
      </w:r>
    </w:p>
    <w:p w14:paraId="7D51749D" w14:textId="77777777" w:rsidR="006471A5" w:rsidRPr="000D2B41" w:rsidRDefault="006471A5" w:rsidP="000D2B41">
      <w:pPr>
        <w:jc w:val="both"/>
      </w:pPr>
      <w:r w:rsidRPr="000D2B41">
        <w:t>4) Uue punktiga 10 lisati usaldusraha mõiste.</w:t>
      </w:r>
    </w:p>
    <w:p w14:paraId="38F3A88A" w14:textId="77777777" w:rsidR="006471A5" w:rsidRPr="000D2B41" w:rsidRDefault="006471A5" w:rsidP="000D2B41">
      <w:pPr>
        <w:jc w:val="both"/>
      </w:pPr>
      <w:r w:rsidRPr="000D2B41">
        <w:t>5) Uue punktiga 11 lisati keskpanga digiraha mõiste.</w:t>
      </w:r>
    </w:p>
    <w:p w14:paraId="7695998F" w14:textId="77777777" w:rsidR="006471A5" w:rsidRPr="000D2B41" w:rsidRDefault="006471A5" w:rsidP="000D2B41">
      <w:pPr>
        <w:jc w:val="both"/>
      </w:pPr>
      <w:r w:rsidRPr="000D2B41">
        <w:t xml:space="preserve">6) Uue punktiga 12 lisati </w:t>
      </w:r>
      <w:proofErr w:type="spellStart"/>
      <w:r w:rsidRPr="000D2B41">
        <w:t>krüptovara</w:t>
      </w:r>
      <w:proofErr w:type="spellEnd"/>
      <w:r w:rsidRPr="000D2B41">
        <w:t xml:space="preserve"> mõiste.</w:t>
      </w:r>
    </w:p>
    <w:p w14:paraId="64310493" w14:textId="77777777" w:rsidR="006471A5" w:rsidRPr="000D2B41" w:rsidRDefault="006471A5" w:rsidP="000D2B41">
      <w:pPr>
        <w:jc w:val="both"/>
      </w:pPr>
      <w:r w:rsidRPr="000D2B41">
        <w:t xml:space="preserve">7) Uue punktiga 13 lisati avaldatava </w:t>
      </w:r>
      <w:proofErr w:type="spellStart"/>
      <w:r w:rsidRPr="000D2B41">
        <w:t>krüptovara</w:t>
      </w:r>
      <w:proofErr w:type="spellEnd"/>
      <w:r w:rsidRPr="000D2B41">
        <w:t xml:space="preserve"> mõiste.</w:t>
      </w:r>
    </w:p>
    <w:p w14:paraId="47895E88" w14:textId="77777777" w:rsidR="006471A5" w:rsidRPr="000D2B41" w:rsidRDefault="006471A5" w:rsidP="000D2B41">
      <w:pPr>
        <w:jc w:val="both"/>
      </w:pPr>
      <w:r w:rsidRPr="000D2B41">
        <w:t>8) Uue punktiga 14 lisati vahetustehingu mõiste.</w:t>
      </w:r>
    </w:p>
    <w:p w14:paraId="2612F295" w14:textId="77777777" w:rsidR="00802835" w:rsidRPr="000D2B41" w:rsidRDefault="00802835" w:rsidP="000D2B41">
      <w:pPr>
        <w:jc w:val="both"/>
        <w:rPr>
          <w:b/>
          <w:bCs/>
        </w:rPr>
      </w:pPr>
    </w:p>
    <w:p w14:paraId="7BFC6D28" w14:textId="3D2A97EB" w:rsidR="006471A5" w:rsidRPr="000D2B41" w:rsidRDefault="006471A5" w:rsidP="000D2B41">
      <w:pPr>
        <w:jc w:val="both"/>
      </w:pPr>
      <w:r w:rsidRPr="000D2B41">
        <w:rPr>
          <w:u w:val="single"/>
        </w:rPr>
        <w:t>4.2 B jaotise</w:t>
      </w:r>
      <w:r w:rsidRPr="000D2B41">
        <w:t xml:space="preserve"> punktis 1 välistati mittearuandekohustusliku finantsasutuse määratlusest valitsusüksuse, rahvusvahelise organisatsiooni või keskpanga poolt digiraha hoidmine muu kui finantsasutuse, valitsusüksuse, rahvusvahelise organisatsiooni või keskpanga jaoks.</w:t>
      </w:r>
    </w:p>
    <w:p w14:paraId="1ABF09FB" w14:textId="77777777" w:rsidR="00802835" w:rsidRPr="000D2B41" w:rsidRDefault="00802835" w:rsidP="000D2B41">
      <w:pPr>
        <w:jc w:val="both"/>
        <w:rPr>
          <w:b/>
          <w:bCs/>
        </w:rPr>
      </w:pPr>
    </w:p>
    <w:p w14:paraId="1DF48B00" w14:textId="3FF0FA4C" w:rsidR="006471A5" w:rsidRPr="000D2B41" w:rsidRDefault="006471A5" w:rsidP="000D2B41">
      <w:pPr>
        <w:jc w:val="both"/>
      </w:pPr>
      <w:r w:rsidRPr="000D2B41">
        <w:rPr>
          <w:u w:val="single"/>
        </w:rPr>
        <w:t>4.3 C jaotises</w:t>
      </w:r>
      <w:r w:rsidRPr="000D2B41">
        <w:t>, mis sätestab finantskonto mõiste, tehti järgmised muudatused:</w:t>
      </w:r>
    </w:p>
    <w:p w14:paraId="49852F07" w14:textId="77777777" w:rsidR="006471A5" w:rsidRPr="000D2B41" w:rsidRDefault="006471A5" w:rsidP="000D2B41">
      <w:pPr>
        <w:jc w:val="both"/>
      </w:pPr>
      <w:r w:rsidRPr="000D2B41">
        <w:t>1) Punktis 2 hõlmati hoiusekonto määratluse alla ka konto, mida kasutatakse e-raha või keskpanga digiraha hoidmiseks.</w:t>
      </w:r>
    </w:p>
    <w:p w14:paraId="156A09F2" w14:textId="1D134F45" w:rsidR="006471A5" w:rsidRPr="000D2B41" w:rsidRDefault="006471A5" w:rsidP="000D2B41">
      <w:pPr>
        <w:jc w:val="both"/>
      </w:pPr>
      <w:r w:rsidRPr="000D2B41">
        <w:t>2) Punktis 9 sätestatud olemasoleva konto mõistet laiend</w:t>
      </w:r>
      <w:r w:rsidR="21CE5A5E" w:rsidRPr="000D2B41">
        <w:t>at</w:t>
      </w:r>
      <w:r w:rsidRPr="000D2B41">
        <w:t>i ka kontole, mida loetakse finantskontoks DAC8 direktiivi alusel ning seda alates 2025. a 31. detsembrist.</w:t>
      </w:r>
    </w:p>
    <w:p w14:paraId="200C39B2" w14:textId="4AFC4BE9" w:rsidR="006471A5" w:rsidRPr="000D2B41" w:rsidRDefault="006471A5" w:rsidP="000D2B41">
      <w:pPr>
        <w:jc w:val="both"/>
      </w:pPr>
      <w:r w:rsidRPr="000D2B41">
        <w:t>3) Punktis 10 sätestatud uue konto mõistet laiend</w:t>
      </w:r>
      <w:r w:rsidR="5DA8A91E" w:rsidRPr="000D2B41">
        <w:t>at</w:t>
      </w:r>
      <w:r w:rsidRPr="000D2B41">
        <w:t>i ka kontole, mida loetakse finantskontoks DAC8 direktiivi alusel ning mis avatakse 2026. a 1. jaanuaril või hiljem.</w:t>
      </w:r>
    </w:p>
    <w:p w14:paraId="100E1EA9" w14:textId="7B84FAE1" w:rsidR="006471A5" w:rsidRPr="000D2B41" w:rsidRDefault="20EC49D6" w:rsidP="000D2B41">
      <w:pPr>
        <w:jc w:val="both"/>
      </w:pPr>
      <w:r w:rsidRPr="000D2B41">
        <w:t>4) Punkti</w:t>
      </w:r>
      <w:r w:rsidR="4EB29B66" w:rsidRPr="000D2B41">
        <w:t>s</w:t>
      </w:r>
      <w:r w:rsidRPr="000D2B41">
        <w:t xml:space="preserve"> 17 lisati aruandlusest välistatud kontode hulka: a) konto, mis on avatud äriühingu asutamise või kapitali suurendamise otstarbel ning b) konto, millel hoitakse kliendi kogu e-raha, mille </w:t>
      </w:r>
      <w:r w:rsidR="779783B9" w:rsidRPr="000D2B41">
        <w:t>90 päeva päevalõpu kogujäägi libisev keskmine või väärtus mis tahes 90 järjestikuse päeva jooksul ei ület</w:t>
      </w:r>
      <w:r w:rsidR="779783B9" w:rsidRPr="000D2B41">
        <w:rPr>
          <w:u w:val="single"/>
        </w:rPr>
        <w:t>a</w:t>
      </w:r>
      <w:r w:rsidRPr="000D2B41">
        <w:t xml:space="preserve"> 10 000 USA dollarit aastas</w:t>
      </w:r>
      <w:r w:rsidR="779783B9" w:rsidRPr="000D2B41">
        <w:t>.</w:t>
      </w:r>
    </w:p>
    <w:p w14:paraId="37F86326" w14:textId="77777777" w:rsidR="00802835" w:rsidRPr="000D2B41" w:rsidRDefault="00802835" w:rsidP="000D2B41">
      <w:pPr>
        <w:jc w:val="both"/>
        <w:rPr>
          <w:b/>
          <w:bCs/>
        </w:rPr>
      </w:pPr>
    </w:p>
    <w:p w14:paraId="08BAE754" w14:textId="2DEEA9E4" w:rsidR="006471A5" w:rsidRPr="000D2B41" w:rsidRDefault="006471A5" w:rsidP="000D2B41">
      <w:pPr>
        <w:jc w:val="both"/>
      </w:pPr>
      <w:r w:rsidRPr="000D2B41">
        <w:rPr>
          <w:u w:val="single"/>
        </w:rPr>
        <w:t>4.4 E jaotise</w:t>
      </w:r>
      <w:r w:rsidRPr="000D2B41">
        <w:t xml:space="preserve"> uue punktiga 7 lisati tuvastusteenuse mõiste.</w:t>
      </w:r>
    </w:p>
    <w:p w14:paraId="05494242" w14:textId="77777777" w:rsidR="006471A5" w:rsidRPr="000D2B41" w:rsidRDefault="006471A5" w:rsidP="000D2B41">
      <w:pPr>
        <w:jc w:val="both"/>
      </w:pPr>
    </w:p>
    <w:p w14:paraId="667F8F0D" w14:textId="379995EE" w:rsidR="006471A5" w:rsidRPr="000D2B41" w:rsidRDefault="006471A5" w:rsidP="000D2B41">
      <w:pPr>
        <w:jc w:val="both"/>
        <w:rPr>
          <w:i/>
          <w:iCs/>
        </w:rPr>
      </w:pPr>
      <w:r w:rsidRPr="000D2B41">
        <w:rPr>
          <w:i/>
          <w:iCs/>
        </w:rPr>
        <w:t>9. jao muudatused (tõhus rakendamine)</w:t>
      </w:r>
    </w:p>
    <w:p w14:paraId="469FE4F3" w14:textId="77777777" w:rsidR="006471A5" w:rsidRPr="000D2B41" w:rsidRDefault="006471A5" w:rsidP="000D2B41">
      <w:pPr>
        <w:jc w:val="both"/>
      </w:pPr>
      <w:r w:rsidRPr="000D2B41">
        <w:t>Teabeandja poolt andmete säilitamise kohustusele sätestatakse minimaalne 5-aastane tähtaeg.</w:t>
      </w:r>
    </w:p>
    <w:p w14:paraId="7F1F2872" w14:textId="77777777" w:rsidR="006471A5" w:rsidRPr="000D2B41" w:rsidRDefault="006471A5" w:rsidP="000D2B41">
      <w:pPr>
        <w:jc w:val="both"/>
      </w:pPr>
    </w:p>
    <w:p w14:paraId="695FAC60" w14:textId="1A199F9C" w:rsidR="006471A5" w:rsidRPr="000D2B41" w:rsidRDefault="006471A5" w:rsidP="000D2B41">
      <w:pPr>
        <w:jc w:val="both"/>
        <w:rPr>
          <w:i/>
          <w:iCs/>
        </w:rPr>
      </w:pPr>
      <w:r w:rsidRPr="000D2B41">
        <w:rPr>
          <w:i/>
          <w:iCs/>
        </w:rPr>
        <w:t>11. jao lisamine (üleminekumeetmed)</w:t>
      </w:r>
    </w:p>
    <w:p w14:paraId="1664CE99" w14:textId="640CD679" w:rsidR="006471A5" w:rsidRPr="000D2B41" w:rsidRDefault="7346B645" w:rsidP="000D2B41">
      <w:pPr>
        <w:jc w:val="both"/>
      </w:pPr>
      <w:r w:rsidRPr="000D2B41">
        <w:t>Lisa I 1 jao A jaotise punkti 1 alapunkti b ja punkti 6a lisatud ettevõtet kontrolliva isiku rolli ning investeerimisüksuse osaluse omaniku rolli kohta teabe esitamisel on üleminekuaeg. Kontode kohta, mida finantsasutus haldab 2025. a 31. detsembri seisuga ning kahe aasta jooksul arvates sellest kuupäevast peab täiendavat teavet esitama vaid juhul, kui see on finantsasutuse andmekogudest elektrooniliselt kättesaadav.</w:t>
      </w:r>
    </w:p>
    <w:p w14:paraId="16702F75" w14:textId="77777777" w:rsidR="003C66DF" w:rsidRPr="000D2B41" w:rsidRDefault="003C66DF" w:rsidP="000D2B41">
      <w:pPr>
        <w:jc w:val="both"/>
      </w:pPr>
    </w:p>
    <w:p w14:paraId="1F26931F" w14:textId="3FEFB926" w:rsidR="00603456" w:rsidRPr="000D2B41" w:rsidRDefault="00603456" w:rsidP="000D2B41">
      <w:pPr>
        <w:jc w:val="both"/>
        <w:rPr>
          <w:b/>
          <w:bCs/>
        </w:rPr>
      </w:pPr>
      <w:r w:rsidRPr="000D2B41">
        <w:rPr>
          <w:b/>
          <w:bCs/>
        </w:rPr>
        <w:t>MTVS täiendamine peatükiga 1.2</w:t>
      </w:r>
      <w:r w:rsidR="00C312C4" w:rsidRPr="000D2B41">
        <w:rPr>
          <w:b/>
          <w:bCs/>
        </w:rPr>
        <w:t xml:space="preserve">, </w:t>
      </w:r>
      <w:proofErr w:type="spellStart"/>
      <w:r w:rsidR="00C312C4" w:rsidRPr="000D2B41">
        <w:rPr>
          <w:b/>
          <w:bCs/>
        </w:rPr>
        <w:t>krüptovara</w:t>
      </w:r>
      <w:proofErr w:type="spellEnd"/>
      <w:r w:rsidR="00C312C4" w:rsidRPr="000D2B41">
        <w:rPr>
          <w:b/>
          <w:bCs/>
        </w:rPr>
        <w:t xml:space="preserve"> teabevahetus</w:t>
      </w:r>
    </w:p>
    <w:p w14:paraId="66484003" w14:textId="77777777" w:rsidR="00C65860" w:rsidRPr="000D2B41" w:rsidRDefault="00C65860" w:rsidP="000D2B41">
      <w:pPr>
        <w:jc w:val="both"/>
      </w:pPr>
    </w:p>
    <w:p w14:paraId="25FF23B0" w14:textId="6FECED8D" w:rsidR="00C65860" w:rsidRPr="000D2B41" w:rsidRDefault="00C65860" w:rsidP="000D2B41">
      <w:pPr>
        <w:jc w:val="both"/>
      </w:pPr>
      <w:r w:rsidRPr="000D2B41">
        <w:t xml:space="preserve">Uue peatükiga võetakse üle halduskoostöö direktiivi muudatusega kokku lepitud </w:t>
      </w:r>
      <w:proofErr w:type="spellStart"/>
      <w:r w:rsidRPr="000D2B41">
        <w:t>krüptovara</w:t>
      </w:r>
      <w:proofErr w:type="spellEnd"/>
      <w:r w:rsidRPr="000D2B41">
        <w:t xml:space="preserve"> aruandluse</w:t>
      </w:r>
      <w:r w:rsidR="00696531" w:rsidRPr="000D2B41">
        <w:t xml:space="preserve"> ja teabevahetuse reeglid. </w:t>
      </w:r>
      <w:r w:rsidR="00615FF6" w:rsidRPr="000D2B41">
        <w:t>Ühtlasi rakendatakse direktiivi regulatsiooni kaudu OECD</w:t>
      </w:r>
      <w:r w:rsidR="003859DC" w:rsidRPr="000D2B41">
        <w:t xml:space="preserve"> liikmetega sõlmitud teabevahetuse kokkulepe, kohaldades seda samaväärselt </w:t>
      </w:r>
      <w:r w:rsidR="005C48A8" w:rsidRPr="000D2B41">
        <w:t>3. riigi või muu jurisdiktsiooni residentide kohta teabe kogumisel ja aruandluskohustuse täitmisel</w:t>
      </w:r>
      <w:r w:rsidR="00D44324" w:rsidRPr="000D2B41">
        <w:t xml:space="preserve"> (vt MTVS § 4</w:t>
      </w:r>
      <w:r w:rsidR="00D44324" w:rsidRPr="000D2B41">
        <w:rPr>
          <w:vertAlign w:val="superscript"/>
        </w:rPr>
        <w:t>1</w:t>
      </w:r>
      <w:r w:rsidR="00D44324" w:rsidRPr="000D2B41">
        <w:t>)</w:t>
      </w:r>
      <w:r w:rsidR="003859DC" w:rsidRPr="000D2B41">
        <w:t>.</w:t>
      </w:r>
      <w:r w:rsidR="005C48A8" w:rsidRPr="000D2B41">
        <w:t xml:space="preserve"> </w:t>
      </w:r>
    </w:p>
    <w:p w14:paraId="4ED617F3" w14:textId="77777777" w:rsidR="00696531" w:rsidRPr="000D2B41" w:rsidRDefault="00696531" w:rsidP="000D2B41">
      <w:pPr>
        <w:jc w:val="both"/>
      </w:pPr>
    </w:p>
    <w:p w14:paraId="696E5938" w14:textId="5B8CBFA4" w:rsidR="001630E1" w:rsidRPr="000D2B41" w:rsidRDefault="0F961639" w:rsidP="000D2B41">
      <w:pPr>
        <w:jc w:val="both"/>
      </w:pPr>
      <w:r w:rsidRPr="000D2B41">
        <w:t>Direktiivi</w:t>
      </w:r>
      <w:r w:rsidR="3CE798DC" w:rsidRPr="000D2B41">
        <w:t xml:space="preserve">s ja seda üle võtvas eelnõus </w:t>
      </w:r>
      <w:r w:rsidRPr="000D2B41">
        <w:t xml:space="preserve">on püütud järgida </w:t>
      </w:r>
      <w:proofErr w:type="spellStart"/>
      <w:r w:rsidRPr="000D2B41">
        <w:t>krüptovaraturge</w:t>
      </w:r>
      <w:proofErr w:type="spellEnd"/>
      <w:r w:rsidRPr="000D2B41">
        <w:t xml:space="preserve"> käsitleva  </w:t>
      </w:r>
      <w:proofErr w:type="spellStart"/>
      <w:r w:rsidRPr="000D2B41">
        <w:t>MiCA</w:t>
      </w:r>
      <w:proofErr w:type="spellEnd"/>
      <w:r w:rsidR="5B813BDE" w:rsidRPr="000D2B41">
        <w:t xml:space="preserve"> määruse</w:t>
      </w:r>
      <w:r w:rsidRPr="000D2B41">
        <w:t xml:space="preserve"> regulatsiooni, eelkõige selles kasutatud </w:t>
      </w:r>
      <w:proofErr w:type="spellStart"/>
      <w:r w:rsidR="2FC39C47" w:rsidRPr="000D2B41">
        <w:t>krüptovara</w:t>
      </w:r>
      <w:proofErr w:type="spellEnd"/>
      <w:r w:rsidR="0EE1412E" w:rsidRPr="000D2B41">
        <w:t xml:space="preserve">, </w:t>
      </w:r>
      <w:proofErr w:type="spellStart"/>
      <w:r w:rsidR="0EE1412E" w:rsidRPr="000D2B41">
        <w:t>krüptovarateenuste</w:t>
      </w:r>
      <w:proofErr w:type="spellEnd"/>
      <w:r w:rsidRPr="000D2B41">
        <w:t xml:space="preserve"> ja asjaomaste teenusepakkujate määratlusi ning arvesse võetud määrusega sätestatavat loakohustust. </w:t>
      </w:r>
    </w:p>
    <w:p w14:paraId="73A9C9E7" w14:textId="77777777" w:rsidR="001630E1" w:rsidRPr="000D2B41" w:rsidRDefault="001630E1" w:rsidP="000D2B41">
      <w:pPr>
        <w:jc w:val="both"/>
      </w:pPr>
    </w:p>
    <w:p w14:paraId="51C031CE" w14:textId="279DAFDA" w:rsidR="002C077C" w:rsidRPr="000D2B41" w:rsidRDefault="00B70D5C" w:rsidP="000D2B41">
      <w:pPr>
        <w:jc w:val="both"/>
      </w:pPr>
      <w:proofErr w:type="spellStart"/>
      <w:r w:rsidRPr="000D2B41">
        <w:rPr>
          <w:b/>
          <w:bCs/>
        </w:rPr>
        <w:t>Krüptovara</w:t>
      </w:r>
      <w:r w:rsidR="001630E1" w:rsidRPr="000D2B41">
        <w:rPr>
          <w:b/>
          <w:bCs/>
        </w:rPr>
        <w:t>st</w:t>
      </w:r>
      <w:proofErr w:type="spellEnd"/>
      <w:r w:rsidR="001630E1" w:rsidRPr="000D2B41">
        <w:t xml:space="preserve"> hõlmatakse </w:t>
      </w:r>
      <w:r w:rsidR="00540A48" w:rsidRPr="000D2B41">
        <w:t xml:space="preserve">aruandluse ja </w:t>
      </w:r>
      <w:r w:rsidR="001630E1" w:rsidRPr="000D2B41">
        <w:t xml:space="preserve">teabevahetusega kõik </w:t>
      </w:r>
      <w:proofErr w:type="spellStart"/>
      <w:r w:rsidR="001630E1" w:rsidRPr="000D2B41">
        <w:t>krüptovara</w:t>
      </w:r>
      <w:r w:rsidR="00577E4B" w:rsidRPr="000D2B41">
        <w:t>d</w:t>
      </w:r>
      <w:proofErr w:type="spellEnd"/>
      <w:r w:rsidR="001630E1" w:rsidRPr="000D2B41">
        <w:t xml:space="preserve">, mida kasutatakse maksete tegemiseks või investeerimiseks, sh sellele tunnusele vastavad </w:t>
      </w:r>
      <w:proofErr w:type="spellStart"/>
      <w:r w:rsidR="001630E1" w:rsidRPr="000D2B41">
        <w:t>NFT-d</w:t>
      </w:r>
      <w:proofErr w:type="spellEnd"/>
      <w:r w:rsidR="001630E1" w:rsidRPr="000D2B41">
        <w:t xml:space="preserve"> (</w:t>
      </w:r>
      <w:r w:rsidR="001630E1" w:rsidRPr="000D2B41">
        <w:rPr>
          <w:i/>
          <w:iCs/>
        </w:rPr>
        <w:t xml:space="preserve">non </w:t>
      </w:r>
      <w:proofErr w:type="spellStart"/>
      <w:r w:rsidR="001630E1" w:rsidRPr="000D2B41">
        <w:rPr>
          <w:i/>
          <w:iCs/>
        </w:rPr>
        <w:t>fungible</w:t>
      </w:r>
      <w:proofErr w:type="spellEnd"/>
      <w:r w:rsidR="001630E1" w:rsidRPr="000D2B41">
        <w:rPr>
          <w:i/>
          <w:iCs/>
        </w:rPr>
        <w:t xml:space="preserve"> </w:t>
      </w:r>
      <w:proofErr w:type="spellStart"/>
      <w:r w:rsidR="001630E1" w:rsidRPr="000D2B41">
        <w:rPr>
          <w:i/>
          <w:iCs/>
        </w:rPr>
        <w:t>token</w:t>
      </w:r>
      <w:proofErr w:type="spellEnd"/>
      <w:r w:rsidR="001630E1" w:rsidRPr="000D2B41">
        <w:t xml:space="preserve"> ehk mitteasendatav virtuaalvääring).</w:t>
      </w:r>
      <w:r w:rsidR="00864F95" w:rsidRPr="000D2B41">
        <w:t xml:space="preserve"> </w:t>
      </w:r>
      <w:r w:rsidR="00F06945" w:rsidRPr="000D2B41">
        <w:t xml:space="preserve">Eelnõus on seotud </w:t>
      </w:r>
      <w:proofErr w:type="spellStart"/>
      <w:r w:rsidR="00C11926" w:rsidRPr="000D2B41">
        <w:t>krüptovara</w:t>
      </w:r>
      <w:proofErr w:type="spellEnd"/>
      <w:r w:rsidR="00F06945" w:rsidRPr="000D2B41">
        <w:t xml:space="preserve"> määratlus eelkõige </w:t>
      </w:r>
      <w:proofErr w:type="spellStart"/>
      <w:r w:rsidR="00F06945" w:rsidRPr="000D2B41">
        <w:t>MiCA</w:t>
      </w:r>
      <w:proofErr w:type="spellEnd"/>
      <w:r w:rsidR="00F06945" w:rsidRPr="000D2B41">
        <w:t xml:space="preserve"> regulatsiooniga</w:t>
      </w:r>
      <w:r w:rsidR="00106A1D" w:rsidRPr="000D2B41">
        <w:t xml:space="preserve">, mille artikkel 3 lõike 1 punkti 5 kohaselt on </w:t>
      </w:r>
      <w:proofErr w:type="spellStart"/>
      <w:r w:rsidR="00106A1D" w:rsidRPr="000D2B41">
        <w:t>krüptovara</w:t>
      </w:r>
      <w:proofErr w:type="spellEnd"/>
      <w:r w:rsidR="00106A1D" w:rsidRPr="000D2B41">
        <w:t xml:space="preserve"> </w:t>
      </w:r>
      <w:r w:rsidR="00C11926" w:rsidRPr="000D2B41">
        <w:t>väärtuse või õiguse digitaalne esitus, mida on võimalik üle kanda ja salvestada elektrooniliselt, kasutades hajusraamatu tehnoloogiat või muud sarnast tehnoloogiat</w:t>
      </w:r>
      <w:r w:rsidR="00106A1D" w:rsidRPr="000D2B41">
        <w:t>.</w:t>
      </w:r>
    </w:p>
    <w:p w14:paraId="62001219" w14:textId="77777777" w:rsidR="002C077C" w:rsidRPr="000D2B41" w:rsidRDefault="002C077C" w:rsidP="000D2B41">
      <w:pPr>
        <w:jc w:val="both"/>
      </w:pPr>
    </w:p>
    <w:p w14:paraId="6B06121B" w14:textId="15FA590B" w:rsidR="002C077C" w:rsidRPr="000D2B41" w:rsidRDefault="002C077C" w:rsidP="000D2B41">
      <w:pPr>
        <w:jc w:val="both"/>
      </w:pPr>
      <w:r w:rsidRPr="000D2B41">
        <w:t>Aruandekohustusega ei ole hõlmatud:</w:t>
      </w:r>
    </w:p>
    <w:p w14:paraId="62F18E4B" w14:textId="6734C4A5" w:rsidR="002C077C" w:rsidRPr="000D2B41" w:rsidRDefault="002C077C" w:rsidP="000D2B41">
      <w:pPr>
        <w:jc w:val="both"/>
      </w:pPr>
      <w:r w:rsidRPr="000D2B41">
        <w:t xml:space="preserve">1) direktiivi </w:t>
      </w:r>
      <w:r w:rsidR="00937B61">
        <w:t xml:space="preserve">6. lisa </w:t>
      </w:r>
      <w:r w:rsidRPr="000D2B41">
        <w:t>4. jao A osa punktis 5 nimetatud e-raha;</w:t>
      </w:r>
    </w:p>
    <w:p w14:paraId="67ECB015" w14:textId="77777777" w:rsidR="002C077C" w:rsidRPr="000D2B41" w:rsidRDefault="002C077C" w:rsidP="000D2B41">
      <w:pPr>
        <w:jc w:val="both"/>
      </w:pPr>
      <w:r w:rsidRPr="000D2B41">
        <w:t>2) keskpanga või muu keskse rahaasutuse välja antud digitaalne usaldusraha;</w:t>
      </w:r>
    </w:p>
    <w:p w14:paraId="7E2BF17D" w14:textId="77777777" w:rsidR="002C077C" w:rsidRPr="000D2B41" w:rsidRDefault="002C077C" w:rsidP="000D2B41">
      <w:pPr>
        <w:jc w:val="both"/>
      </w:pPr>
      <w:r w:rsidRPr="000D2B41">
        <w:t xml:space="preserve">3) </w:t>
      </w:r>
      <w:proofErr w:type="spellStart"/>
      <w:r w:rsidRPr="000D2B41">
        <w:t>krüptovara</w:t>
      </w:r>
      <w:proofErr w:type="spellEnd"/>
      <w:r w:rsidRPr="000D2B41">
        <w:t xml:space="preserve">, mille osas on </w:t>
      </w:r>
      <w:proofErr w:type="spellStart"/>
      <w:r w:rsidRPr="000D2B41">
        <w:t>krüptovarateenuse</w:t>
      </w:r>
      <w:proofErr w:type="spellEnd"/>
      <w:r w:rsidRPr="000D2B41">
        <w:t xml:space="preserve"> pakkuja usaldusväärselt kindlaks määranud, et seda ei saa kasutada maksevahendina ega investeerimiseks.</w:t>
      </w:r>
    </w:p>
    <w:p w14:paraId="76DC3CC5" w14:textId="77777777" w:rsidR="002C077C" w:rsidRPr="000D2B41" w:rsidRDefault="002C077C" w:rsidP="000D2B41">
      <w:pPr>
        <w:jc w:val="both"/>
      </w:pPr>
    </w:p>
    <w:p w14:paraId="4C1569AF" w14:textId="147D41FE" w:rsidR="004B0147" w:rsidRPr="000D2B41" w:rsidRDefault="001630E1" w:rsidP="000D2B41">
      <w:pPr>
        <w:jc w:val="both"/>
      </w:pPr>
      <w:r w:rsidRPr="000D2B41">
        <w:t xml:space="preserve">Aruandlusega hõlmatakse </w:t>
      </w:r>
      <w:proofErr w:type="spellStart"/>
      <w:r w:rsidR="00C56689" w:rsidRPr="000D2B41">
        <w:rPr>
          <w:b/>
          <w:bCs/>
        </w:rPr>
        <w:t>krüptovara</w:t>
      </w:r>
      <w:r w:rsidR="00D45258" w:rsidRPr="000D2B41">
        <w:rPr>
          <w:b/>
          <w:bCs/>
        </w:rPr>
        <w:t>ga</w:t>
      </w:r>
      <w:proofErr w:type="spellEnd"/>
      <w:r w:rsidR="00D45258" w:rsidRPr="000D2B41">
        <w:rPr>
          <w:b/>
          <w:bCs/>
        </w:rPr>
        <w:t xml:space="preserve"> tehtud tehingud</w:t>
      </w:r>
      <w:r w:rsidRPr="000D2B41">
        <w:t xml:space="preserve">, millega võimaldatakse </w:t>
      </w:r>
      <w:proofErr w:type="spellStart"/>
      <w:r w:rsidR="00B70D5C" w:rsidRPr="000D2B41">
        <w:t>krüptovara</w:t>
      </w:r>
      <w:proofErr w:type="spellEnd"/>
      <w:r w:rsidRPr="000D2B41">
        <w:t xml:space="preserve"> vaheta</w:t>
      </w:r>
      <w:r w:rsidR="003C1538" w:rsidRPr="000D2B41">
        <w:t>da</w:t>
      </w:r>
      <w:r w:rsidRPr="000D2B41">
        <w:t xml:space="preserve"> või üle</w:t>
      </w:r>
      <w:r w:rsidR="003C1538" w:rsidRPr="000D2B41">
        <w:t xml:space="preserve"> </w:t>
      </w:r>
      <w:r w:rsidRPr="000D2B41">
        <w:t>kand</w:t>
      </w:r>
      <w:r w:rsidR="003C1538" w:rsidRPr="000D2B41">
        <w:t>a</w:t>
      </w:r>
      <w:r w:rsidRPr="000D2B41">
        <w:t xml:space="preserve">. </w:t>
      </w:r>
      <w:proofErr w:type="spellStart"/>
      <w:r w:rsidR="002E5500" w:rsidRPr="000D2B41">
        <w:t>Krüptovara</w:t>
      </w:r>
      <w:proofErr w:type="spellEnd"/>
      <w:r w:rsidRPr="000D2B41">
        <w:t xml:space="preserve"> vahetamise all tuleb mõista kõiki teenuseid, mis hõlmavad </w:t>
      </w:r>
      <w:proofErr w:type="spellStart"/>
      <w:r w:rsidR="00B70D5C" w:rsidRPr="000D2B41">
        <w:t>krüptovara</w:t>
      </w:r>
      <w:proofErr w:type="spellEnd"/>
      <w:r w:rsidRPr="000D2B41">
        <w:t xml:space="preserve"> vahetamist mõne muu </w:t>
      </w:r>
      <w:proofErr w:type="spellStart"/>
      <w:r w:rsidR="002E5500" w:rsidRPr="000D2B41">
        <w:t>krüptovara</w:t>
      </w:r>
      <w:proofErr w:type="spellEnd"/>
      <w:r w:rsidRPr="000D2B41">
        <w:t xml:space="preserve"> vastu, </w:t>
      </w:r>
      <w:proofErr w:type="spellStart"/>
      <w:r w:rsidR="00B70D5C" w:rsidRPr="000D2B41">
        <w:t>krüptovara</w:t>
      </w:r>
      <w:proofErr w:type="spellEnd"/>
      <w:r w:rsidRPr="000D2B41">
        <w:t xml:space="preserve"> vahetamist tavavaluuta vastu ja vastupidi. </w:t>
      </w:r>
      <w:proofErr w:type="spellStart"/>
      <w:r w:rsidR="002E5500" w:rsidRPr="000D2B41">
        <w:t>Krüptovara</w:t>
      </w:r>
      <w:proofErr w:type="spellEnd"/>
      <w:r w:rsidRPr="000D2B41">
        <w:t xml:space="preserve"> ülekande tehingu all tuleb mõista </w:t>
      </w:r>
      <w:proofErr w:type="spellStart"/>
      <w:r w:rsidR="00B70D5C" w:rsidRPr="000D2B41">
        <w:t>krüptovara</w:t>
      </w:r>
      <w:proofErr w:type="spellEnd"/>
      <w:r w:rsidRPr="000D2B41">
        <w:t xml:space="preserve"> kandmist ühelt kontolt </w:t>
      </w:r>
      <w:r w:rsidR="0062469C" w:rsidRPr="000D2B41">
        <w:t xml:space="preserve">või aadressilt </w:t>
      </w:r>
      <w:r w:rsidRPr="000D2B41">
        <w:t xml:space="preserve">teisele. </w:t>
      </w:r>
      <w:r w:rsidR="0062469C" w:rsidRPr="000D2B41">
        <w:t>Aruandlusega ja t</w:t>
      </w:r>
      <w:r w:rsidRPr="000D2B41">
        <w:t xml:space="preserve">eabevahetusega on lisaks hõlmatud </w:t>
      </w:r>
      <w:proofErr w:type="spellStart"/>
      <w:r w:rsidR="00B70D5C" w:rsidRPr="000D2B41">
        <w:t>krüptovara</w:t>
      </w:r>
      <w:r w:rsidRPr="000D2B41">
        <w:t>s</w:t>
      </w:r>
      <w:proofErr w:type="spellEnd"/>
      <w:r w:rsidRPr="000D2B41">
        <w:t xml:space="preserve"> tehtud jaekaubanduse tehingud, mis ületavad 50 000 </w:t>
      </w:r>
      <w:r w:rsidR="0062469C" w:rsidRPr="000D2B41">
        <w:t>US</w:t>
      </w:r>
      <w:r w:rsidR="000334EE" w:rsidRPr="000D2B41">
        <w:t xml:space="preserve">D </w:t>
      </w:r>
      <w:r w:rsidRPr="000D2B41">
        <w:t>lävendi</w:t>
      </w:r>
      <w:r w:rsidRPr="000D2B41">
        <w:rPr>
          <w:rStyle w:val="Allmrkuseviide"/>
        </w:rPr>
        <w:footnoteReference w:id="11"/>
      </w:r>
      <w:r w:rsidRPr="000D2B41">
        <w:t xml:space="preserve">. </w:t>
      </w:r>
    </w:p>
    <w:p w14:paraId="4C6CC3E1" w14:textId="77777777" w:rsidR="00696531" w:rsidRPr="000D2B41" w:rsidRDefault="00696531" w:rsidP="000D2B41">
      <w:pPr>
        <w:jc w:val="both"/>
      </w:pPr>
    </w:p>
    <w:p w14:paraId="3D4897E1" w14:textId="4928386D" w:rsidR="001630E1" w:rsidRPr="000D2B41" w:rsidRDefault="004B0147" w:rsidP="000D2B41">
      <w:pPr>
        <w:jc w:val="both"/>
      </w:pPr>
      <w:proofErr w:type="spellStart"/>
      <w:r w:rsidRPr="000D2B41">
        <w:t>Krüptovaraga</w:t>
      </w:r>
      <w:proofErr w:type="spellEnd"/>
      <w:r w:rsidRPr="000D2B41">
        <w:t xml:space="preserve"> tehtud </w:t>
      </w:r>
      <w:r w:rsidRPr="000D2B41">
        <w:rPr>
          <w:b/>
          <w:bCs/>
        </w:rPr>
        <w:t>t</w:t>
      </w:r>
      <w:r w:rsidR="001630E1" w:rsidRPr="000D2B41">
        <w:rPr>
          <w:b/>
          <w:bCs/>
        </w:rPr>
        <w:t>ehingute</w:t>
      </w:r>
      <w:r w:rsidR="001630E1" w:rsidRPr="000D2B41">
        <w:t xml:space="preserve"> kohta tuleb </w:t>
      </w:r>
      <w:r w:rsidRPr="000D2B41">
        <w:t xml:space="preserve">koguda ja </w:t>
      </w:r>
      <w:r w:rsidR="001630E1" w:rsidRPr="000D2B41">
        <w:t xml:space="preserve">edastada järgmist teavet: </w:t>
      </w:r>
      <w:proofErr w:type="spellStart"/>
      <w:r w:rsidR="002E5500" w:rsidRPr="000D2B41">
        <w:t>krüptovara</w:t>
      </w:r>
      <w:proofErr w:type="spellEnd"/>
      <w:r w:rsidR="001630E1" w:rsidRPr="000D2B41">
        <w:t xml:space="preserve"> nimetus, turuväärtus tehingu tegemise hetkel, tehingute arv ja vahetatud </w:t>
      </w:r>
      <w:proofErr w:type="spellStart"/>
      <w:r w:rsidR="00B70D5C" w:rsidRPr="000D2B41">
        <w:t>krüptovara</w:t>
      </w:r>
      <w:proofErr w:type="spellEnd"/>
      <w:r w:rsidR="001630E1" w:rsidRPr="000D2B41">
        <w:t xml:space="preserve"> arv; tavavaluutat puudutavate tehingute puhul tehingu väärtus eurodes, mis arvestatakse tehingu tegemise päeval kehtiva kursi alusel.</w:t>
      </w:r>
    </w:p>
    <w:p w14:paraId="4B973F6A" w14:textId="77777777" w:rsidR="004A1B12" w:rsidRPr="000D2B41" w:rsidRDefault="004A1B12" w:rsidP="000D2B41">
      <w:pPr>
        <w:jc w:val="both"/>
      </w:pPr>
    </w:p>
    <w:p w14:paraId="469C21D0" w14:textId="68682802" w:rsidR="00A33EEB" w:rsidRPr="000D2B41" w:rsidRDefault="00581A94" w:rsidP="000D2B41">
      <w:pPr>
        <w:jc w:val="both"/>
      </w:pPr>
      <w:r w:rsidRPr="000D2B41">
        <w:t xml:space="preserve">Direktiivi kohaselt tuleb </w:t>
      </w:r>
      <w:proofErr w:type="spellStart"/>
      <w:r w:rsidRPr="000D2B41">
        <w:t>krüptovara</w:t>
      </w:r>
      <w:r w:rsidR="004A1B12" w:rsidRPr="000D2B41">
        <w:t>ga</w:t>
      </w:r>
      <w:proofErr w:type="spellEnd"/>
      <w:r w:rsidRPr="000D2B41">
        <w:t xml:space="preserve"> tehtud tehingute kohta esitada (ja vahetada) järgmist teavet:</w:t>
      </w:r>
    </w:p>
    <w:p w14:paraId="5B499369" w14:textId="130F004A" w:rsidR="00A33EEB" w:rsidRPr="00F90CF3" w:rsidRDefault="00A33EEB" w:rsidP="000D2B41">
      <w:pPr>
        <w:pStyle w:val="Loendilik"/>
        <w:numPr>
          <w:ilvl w:val="0"/>
          <w:numId w:val="20"/>
        </w:numPr>
        <w:spacing w:after="0" w:line="240" w:lineRule="auto"/>
        <w:jc w:val="both"/>
        <w:rPr>
          <w:rFonts w:ascii="Times New Roman" w:hAnsi="Times New Roman" w:cs="Times New Roman"/>
          <w:sz w:val="24"/>
          <w:szCs w:val="24"/>
        </w:rPr>
      </w:pPr>
      <w:proofErr w:type="spellStart"/>
      <w:r w:rsidRPr="00F90CF3">
        <w:rPr>
          <w:rFonts w:ascii="Times New Roman" w:hAnsi="Times New Roman" w:cs="Times New Roman"/>
          <w:sz w:val="24"/>
          <w:szCs w:val="24"/>
        </w:rPr>
        <w:t>krüptovara</w:t>
      </w:r>
      <w:proofErr w:type="spellEnd"/>
      <w:r w:rsidRPr="00F90CF3">
        <w:rPr>
          <w:rFonts w:ascii="Times New Roman" w:hAnsi="Times New Roman" w:cs="Times New Roman"/>
          <w:sz w:val="24"/>
          <w:szCs w:val="24"/>
        </w:rPr>
        <w:t xml:space="preserve"> liik; </w:t>
      </w:r>
    </w:p>
    <w:p w14:paraId="30A8F99D" w14:textId="77777777" w:rsidR="00A33EEB" w:rsidRPr="00F90CF3" w:rsidRDefault="00A33EEB" w:rsidP="000D2B41">
      <w:pPr>
        <w:pStyle w:val="Loendilik"/>
        <w:numPr>
          <w:ilvl w:val="0"/>
          <w:numId w:val="20"/>
        </w:numPr>
        <w:spacing w:after="0" w:line="240" w:lineRule="auto"/>
        <w:jc w:val="both"/>
        <w:rPr>
          <w:rFonts w:ascii="Times New Roman" w:hAnsi="Times New Roman" w:cs="Times New Roman"/>
          <w:sz w:val="24"/>
          <w:szCs w:val="24"/>
        </w:rPr>
      </w:pPr>
      <w:r w:rsidRPr="00F90CF3">
        <w:rPr>
          <w:rFonts w:ascii="Times New Roman" w:hAnsi="Times New Roman" w:cs="Times New Roman"/>
          <w:sz w:val="24"/>
          <w:szCs w:val="24"/>
        </w:rPr>
        <w:t xml:space="preserve">usaldusrahas omandamiste puhul makstud brutokogusumma, ühikute koguarv ja avaldatavate tehingute arv; </w:t>
      </w:r>
    </w:p>
    <w:p w14:paraId="5D7CC709" w14:textId="77777777" w:rsidR="00A33EEB" w:rsidRPr="00F90CF3" w:rsidRDefault="00A33EEB" w:rsidP="000D2B41">
      <w:pPr>
        <w:pStyle w:val="Loendilik"/>
        <w:numPr>
          <w:ilvl w:val="0"/>
          <w:numId w:val="20"/>
        </w:numPr>
        <w:spacing w:after="0" w:line="240" w:lineRule="auto"/>
        <w:jc w:val="both"/>
        <w:rPr>
          <w:rFonts w:ascii="Times New Roman" w:hAnsi="Times New Roman" w:cs="Times New Roman"/>
          <w:sz w:val="24"/>
          <w:szCs w:val="24"/>
        </w:rPr>
      </w:pPr>
      <w:r w:rsidRPr="00F90CF3">
        <w:rPr>
          <w:rFonts w:ascii="Times New Roman" w:hAnsi="Times New Roman" w:cs="Times New Roman"/>
          <w:sz w:val="24"/>
          <w:szCs w:val="24"/>
        </w:rPr>
        <w:t xml:space="preserve">usaldusrahas võõrandamiste puhul saadud brutokogusumma, ühikute koguarv ja avaldatavate tehingute arv; </w:t>
      </w:r>
    </w:p>
    <w:p w14:paraId="16EC9DA8" w14:textId="77777777" w:rsidR="00A33EEB" w:rsidRPr="00F90CF3" w:rsidRDefault="00A33EEB" w:rsidP="000D2B41">
      <w:pPr>
        <w:pStyle w:val="Loendilik"/>
        <w:numPr>
          <w:ilvl w:val="0"/>
          <w:numId w:val="20"/>
        </w:numPr>
        <w:spacing w:after="0" w:line="240" w:lineRule="auto"/>
        <w:jc w:val="both"/>
        <w:rPr>
          <w:rFonts w:ascii="Times New Roman" w:hAnsi="Times New Roman" w:cs="Times New Roman"/>
          <w:sz w:val="24"/>
          <w:szCs w:val="24"/>
        </w:rPr>
      </w:pPr>
      <w:proofErr w:type="spellStart"/>
      <w:r w:rsidRPr="00F90CF3">
        <w:rPr>
          <w:rFonts w:ascii="Times New Roman" w:hAnsi="Times New Roman" w:cs="Times New Roman"/>
          <w:sz w:val="24"/>
          <w:szCs w:val="24"/>
        </w:rPr>
        <w:t>krüptovaras</w:t>
      </w:r>
      <w:proofErr w:type="spellEnd"/>
      <w:r w:rsidRPr="00F90CF3">
        <w:rPr>
          <w:rFonts w:ascii="Times New Roman" w:hAnsi="Times New Roman" w:cs="Times New Roman"/>
          <w:sz w:val="24"/>
          <w:szCs w:val="24"/>
        </w:rPr>
        <w:t xml:space="preserve"> omandamiste puhul õiglane turuväärtus kokku, ühikute koguarv ja avaldatavate tehingute arv; </w:t>
      </w:r>
    </w:p>
    <w:p w14:paraId="0E68F367" w14:textId="77777777" w:rsidR="00A33EEB" w:rsidRPr="00F90CF3" w:rsidRDefault="00A33EEB" w:rsidP="000D2B41">
      <w:pPr>
        <w:pStyle w:val="Loendilik"/>
        <w:numPr>
          <w:ilvl w:val="0"/>
          <w:numId w:val="20"/>
        </w:numPr>
        <w:spacing w:after="0" w:line="240" w:lineRule="auto"/>
        <w:jc w:val="both"/>
        <w:rPr>
          <w:rFonts w:ascii="Times New Roman" w:hAnsi="Times New Roman" w:cs="Times New Roman"/>
          <w:sz w:val="24"/>
          <w:szCs w:val="24"/>
        </w:rPr>
      </w:pPr>
      <w:proofErr w:type="spellStart"/>
      <w:r w:rsidRPr="00F90CF3">
        <w:rPr>
          <w:rFonts w:ascii="Times New Roman" w:hAnsi="Times New Roman" w:cs="Times New Roman"/>
          <w:sz w:val="24"/>
          <w:szCs w:val="24"/>
        </w:rPr>
        <w:t>krüptovaras</w:t>
      </w:r>
      <w:proofErr w:type="spellEnd"/>
      <w:r w:rsidRPr="00F90CF3">
        <w:rPr>
          <w:rFonts w:ascii="Times New Roman" w:hAnsi="Times New Roman" w:cs="Times New Roman"/>
          <w:sz w:val="24"/>
          <w:szCs w:val="24"/>
        </w:rPr>
        <w:t xml:space="preserve"> võõrandamiste puhul õiglane turuväärtus kokku, ühikute koguarv ja avaldatavate tehingute arv; </w:t>
      </w:r>
    </w:p>
    <w:p w14:paraId="6B4E60D3" w14:textId="77777777" w:rsidR="00A33EEB" w:rsidRPr="00F90CF3" w:rsidRDefault="00A33EEB" w:rsidP="000D2B41">
      <w:pPr>
        <w:pStyle w:val="Loendilik"/>
        <w:numPr>
          <w:ilvl w:val="0"/>
          <w:numId w:val="20"/>
        </w:numPr>
        <w:spacing w:after="0" w:line="240" w:lineRule="auto"/>
        <w:jc w:val="both"/>
        <w:rPr>
          <w:rFonts w:ascii="Times New Roman" w:hAnsi="Times New Roman" w:cs="Times New Roman"/>
          <w:sz w:val="24"/>
          <w:szCs w:val="24"/>
        </w:rPr>
      </w:pPr>
      <w:proofErr w:type="spellStart"/>
      <w:r w:rsidRPr="00F90CF3">
        <w:rPr>
          <w:rFonts w:ascii="Times New Roman" w:hAnsi="Times New Roman" w:cs="Times New Roman"/>
          <w:sz w:val="24"/>
          <w:szCs w:val="24"/>
        </w:rPr>
        <w:t>jaemaksetehingute</w:t>
      </w:r>
      <w:proofErr w:type="spellEnd"/>
      <w:r w:rsidRPr="00F90CF3">
        <w:rPr>
          <w:rFonts w:ascii="Times New Roman" w:hAnsi="Times New Roman" w:cs="Times New Roman"/>
          <w:sz w:val="24"/>
          <w:szCs w:val="24"/>
        </w:rPr>
        <w:t xml:space="preserve"> õiglane turuväärtus kokku, ühikute koguarv ja tehingute arv; </w:t>
      </w:r>
    </w:p>
    <w:p w14:paraId="38E57783" w14:textId="77777777" w:rsidR="00A33EEB" w:rsidRPr="00F90CF3" w:rsidRDefault="00A33EEB" w:rsidP="000D2B41">
      <w:pPr>
        <w:pStyle w:val="Loendilik"/>
        <w:numPr>
          <w:ilvl w:val="0"/>
          <w:numId w:val="20"/>
        </w:numPr>
        <w:spacing w:after="0" w:line="240" w:lineRule="auto"/>
        <w:jc w:val="both"/>
        <w:rPr>
          <w:rFonts w:ascii="Times New Roman" w:hAnsi="Times New Roman" w:cs="Times New Roman"/>
          <w:sz w:val="24"/>
          <w:szCs w:val="24"/>
        </w:rPr>
      </w:pPr>
      <w:r w:rsidRPr="00F90CF3">
        <w:rPr>
          <w:rFonts w:ascii="Times New Roman" w:hAnsi="Times New Roman" w:cs="Times New Roman"/>
          <w:sz w:val="24"/>
          <w:szCs w:val="24"/>
        </w:rPr>
        <w:t xml:space="preserve">kasutajale tehtud selliste ülekannete puhul, mis ei ole hõlmatud punktidega 2 ja 4, õiglane turuväärtus kokku, ühikute koguarv ja avaldatavate tehingute arv, teadaolevate ülekandeliikide kaupa; </w:t>
      </w:r>
    </w:p>
    <w:p w14:paraId="5626B5FA" w14:textId="77777777" w:rsidR="00A33EEB" w:rsidRPr="00F90CF3" w:rsidRDefault="00A33EEB" w:rsidP="000D2B41">
      <w:pPr>
        <w:pStyle w:val="Loendilik"/>
        <w:numPr>
          <w:ilvl w:val="0"/>
          <w:numId w:val="20"/>
        </w:numPr>
        <w:spacing w:after="0" w:line="240" w:lineRule="auto"/>
        <w:jc w:val="both"/>
        <w:rPr>
          <w:rFonts w:ascii="Times New Roman" w:hAnsi="Times New Roman" w:cs="Times New Roman"/>
          <w:sz w:val="24"/>
          <w:szCs w:val="24"/>
        </w:rPr>
      </w:pPr>
      <w:r w:rsidRPr="00F90CF3">
        <w:rPr>
          <w:rFonts w:ascii="Times New Roman" w:hAnsi="Times New Roman" w:cs="Times New Roman"/>
          <w:sz w:val="24"/>
          <w:szCs w:val="24"/>
        </w:rPr>
        <w:t>avaldatava kasutaja tehtud selliste ülekannete puhul, mis ei ole hõlmatud punktidega 3, 5 ja 6, õiglane turuväärtus kokku, ühikute koguarv ja avaldatavate tehingute arv, ning teadaolevate ülekandeliikide kaupa;</w:t>
      </w:r>
    </w:p>
    <w:p w14:paraId="26202C69" w14:textId="77777777" w:rsidR="00A33EEB" w:rsidRPr="00F90CF3" w:rsidRDefault="00A33EEB" w:rsidP="000D2B41">
      <w:pPr>
        <w:pStyle w:val="Loendilik"/>
        <w:numPr>
          <w:ilvl w:val="0"/>
          <w:numId w:val="20"/>
        </w:numPr>
        <w:spacing w:after="0" w:line="240" w:lineRule="auto"/>
        <w:jc w:val="both"/>
        <w:rPr>
          <w:rFonts w:ascii="Times New Roman" w:hAnsi="Times New Roman" w:cs="Times New Roman"/>
          <w:sz w:val="24"/>
          <w:szCs w:val="24"/>
        </w:rPr>
      </w:pPr>
      <w:r w:rsidRPr="00F90CF3">
        <w:rPr>
          <w:rFonts w:ascii="Times New Roman" w:hAnsi="Times New Roman" w:cs="Times New Roman"/>
          <w:sz w:val="24"/>
          <w:szCs w:val="24"/>
        </w:rPr>
        <w:t xml:space="preserve">aruandekohustusliku </w:t>
      </w:r>
      <w:proofErr w:type="spellStart"/>
      <w:r w:rsidRPr="00F90CF3">
        <w:rPr>
          <w:rFonts w:ascii="Times New Roman" w:hAnsi="Times New Roman" w:cs="Times New Roman"/>
          <w:sz w:val="24"/>
          <w:szCs w:val="24"/>
        </w:rPr>
        <w:t>krüptovarateenuse</w:t>
      </w:r>
      <w:proofErr w:type="spellEnd"/>
      <w:r w:rsidRPr="00F90CF3">
        <w:rPr>
          <w:rFonts w:ascii="Times New Roman" w:hAnsi="Times New Roman" w:cs="Times New Roman"/>
          <w:sz w:val="24"/>
          <w:szCs w:val="24"/>
        </w:rPr>
        <w:t xml:space="preserve"> osutaja poolt </w:t>
      </w:r>
      <w:proofErr w:type="spellStart"/>
      <w:r w:rsidRPr="00F90CF3">
        <w:rPr>
          <w:rFonts w:ascii="Times New Roman" w:hAnsi="Times New Roman" w:cs="Times New Roman"/>
          <w:sz w:val="24"/>
          <w:szCs w:val="24"/>
        </w:rPr>
        <w:t>MiCA</w:t>
      </w:r>
      <w:proofErr w:type="spellEnd"/>
      <w:r w:rsidRPr="00F90CF3">
        <w:rPr>
          <w:rFonts w:ascii="Times New Roman" w:hAnsi="Times New Roman" w:cs="Times New Roman"/>
          <w:sz w:val="24"/>
          <w:szCs w:val="24"/>
        </w:rPr>
        <w:t xml:space="preserve"> määruses osutatud hajusraamatu aadressidele, mis teadaolevalt ei ole seotud </w:t>
      </w:r>
      <w:proofErr w:type="spellStart"/>
      <w:r w:rsidRPr="00F90CF3">
        <w:rPr>
          <w:rFonts w:ascii="Times New Roman" w:hAnsi="Times New Roman" w:cs="Times New Roman"/>
          <w:sz w:val="24"/>
          <w:szCs w:val="24"/>
        </w:rPr>
        <w:t>krüptovarateenuse</w:t>
      </w:r>
      <w:proofErr w:type="spellEnd"/>
      <w:r w:rsidRPr="00F90CF3">
        <w:rPr>
          <w:rFonts w:ascii="Times New Roman" w:hAnsi="Times New Roman" w:cs="Times New Roman"/>
          <w:sz w:val="24"/>
          <w:szCs w:val="24"/>
        </w:rPr>
        <w:t xml:space="preserve"> osutaja või finantsasutusega, tehtud ülekannete puhul õiglane turuväärtus kokku ja ühikute koguarv. </w:t>
      </w:r>
    </w:p>
    <w:p w14:paraId="3B5483E6" w14:textId="77777777" w:rsidR="00A33EEB" w:rsidRPr="000D2B41" w:rsidRDefault="00A33EEB" w:rsidP="000D2B41">
      <w:pPr>
        <w:jc w:val="both"/>
      </w:pPr>
    </w:p>
    <w:p w14:paraId="3454DA88" w14:textId="77777777" w:rsidR="00A33EEB" w:rsidRPr="000D2B41" w:rsidRDefault="00A33EEB" w:rsidP="000D2B41">
      <w:pPr>
        <w:jc w:val="both"/>
      </w:pPr>
      <w:r w:rsidRPr="000D2B41">
        <w:t xml:space="preserve">Punktide 2 ja 3 kohaldamisel edastatakse makstud või saadud summa selles usaldusrahas, milles see maksti või saadi. Kui summad maksti või saadi mitmes usaldusrahas, edastatakse summad ühes vääringus, konverteerituna iga avaldatava tehingu ajal viisil, mida aruandekohustuslik </w:t>
      </w:r>
      <w:proofErr w:type="spellStart"/>
      <w:r w:rsidRPr="000D2B41">
        <w:t>krüptovarateenuse</w:t>
      </w:r>
      <w:proofErr w:type="spellEnd"/>
      <w:r w:rsidRPr="000D2B41">
        <w:t xml:space="preserve"> osutaja järjepidevalt kohaldab. </w:t>
      </w:r>
    </w:p>
    <w:p w14:paraId="3650744A" w14:textId="77777777" w:rsidR="00A33EEB" w:rsidRPr="000D2B41" w:rsidRDefault="00A33EEB" w:rsidP="000D2B41">
      <w:pPr>
        <w:jc w:val="both"/>
      </w:pPr>
    </w:p>
    <w:p w14:paraId="478A0F67" w14:textId="77777777" w:rsidR="00A33EEB" w:rsidRPr="000D2B41" w:rsidRDefault="00A33EEB" w:rsidP="000D2B41">
      <w:pPr>
        <w:jc w:val="both"/>
      </w:pPr>
      <w:r w:rsidRPr="000D2B41">
        <w:t xml:space="preserve">Punktide 4–9 kohaldamisel määratakse õiglane turuväärtus kindlaks ja edastatakse ühes usaldusrahas, kusjuures väärtus on kindlaks määratud iga avaldatava tehingu ajal viisil, mida aruandekohustuslik </w:t>
      </w:r>
      <w:proofErr w:type="spellStart"/>
      <w:r w:rsidRPr="000D2B41">
        <w:t>krüptovarateenuse</w:t>
      </w:r>
      <w:proofErr w:type="spellEnd"/>
      <w:r w:rsidRPr="000D2B41">
        <w:t xml:space="preserve"> osutaja järjepidevalt kohaldab. </w:t>
      </w:r>
    </w:p>
    <w:p w14:paraId="167DB810" w14:textId="77777777" w:rsidR="00A33EEB" w:rsidRPr="000D2B41" w:rsidRDefault="00A33EEB" w:rsidP="000D2B41">
      <w:pPr>
        <w:jc w:val="both"/>
      </w:pPr>
    </w:p>
    <w:p w14:paraId="700B08E3" w14:textId="77777777" w:rsidR="00A33EEB" w:rsidRPr="000D2B41" w:rsidRDefault="00A33EEB" w:rsidP="000D2B41">
      <w:pPr>
        <w:jc w:val="both"/>
      </w:pPr>
      <w:r w:rsidRPr="000D2B41">
        <w:t>Edastatavas teabes täpsustatakse usaldusraha, milles iga summa on esitatud.</w:t>
      </w:r>
    </w:p>
    <w:p w14:paraId="416FD046" w14:textId="77777777" w:rsidR="00337BE3" w:rsidRPr="000D2B41" w:rsidRDefault="00337BE3" w:rsidP="000D2B41">
      <w:pPr>
        <w:jc w:val="both"/>
      </w:pPr>
    </w:p>
    <w:p w14:paraId="44BC680A" w14:textId="63483D10" w:rsidR="001630E1" w:rsidRPr="000D2B41" w:rsidRDefault="001630E1" w:rsidP="000D2B41">
      <w:pPr>
        <w:jc w:val="both"/>
      </w:pPr>
      <w:r w:rsidRPr="000D2B41">
        <w:rPr>
          <w:b/>
          <w:bCs/>
        </w:rPr>
        <w:t>Kohustatud isikuteks</w:t>
      </w:r>
      <w:r w:rsidRPr="000D2B41">
        <w:t xml:space="preserve"> on </w:t>
      </w:r>
      <w:proofErr w:type="spellStart"/>
      <w:r w:rsidR="002E5500" w:rsidRPr="000D2B41">
        <w:t>krüptovara</w:t>
      </w:r>
      <w:proofErr w:type="spellEnd"/>
      <w:r w:rsidRPr="000D2B41">
        <w:t xml:space="preserve"> teenuseid pakkuvad isikud</w:t>
      </w:r>
      <w:r w:rsidR="003B20F0" w:rsidRPr="000D2B41">
        <w:t>, kelle tunnused sätestab direktiivi lisa 6 1. jagu</w:t>
      </w:r>
      <w:r w:rsidRPr="000D2B41">
        <w:t xml:space="preserve">. Nendeks võivad olla kõik </w:t>
      </w:r>
      <w:proofErr w:type="spellStart"/>
      <w:r w:rsidRPr="000D2B41">
        <w:t>MiCA</w:t>
      </w:r>
      <w:proofErr w:type="spellEnd"/>
      <w:r w:rsidRPr="000D2B41">
        <w:t xml:space="preserve"> kohaselt registreerimiskohustuslikud ettevõtjad või ka isikud, kes ei jää </w:t>
      </w:r>
      <w:proofErr w:type="spellStart"/>
      <w:r w:rsidRPr="000D2B41">
        <w:t>MiCA</w:t>
      </w:r>
      <w:proofErr w:type="spellEnd"/>
      <w:r w:rsidRPr="000D2B41">
        <w:t xml:space="preserve"> reguleerimisalasse</w:t>
      </w:r>
      <w:r w:rsidR="00F74B5D" w:rsidRPr="000D2B41">
        <w:t xml:space="preserve">, kuid kelle klientide hulgas on EL residente, kellele osutatakse aruandekohustusega hõlmatud </w:t>
      </w:r>
      <w:proofErr w:type="spellStart"/>
      <w:r w:rsidR="00F74B5D" w:rsidRPr="000D2B41">
        <w:t>krüptovarateenuseid</w:t>
      </w:r>
      <w:proofErr w:type="spellEnd"/>
      <w:r w:rsidR="002B3223" w:rsidRPr="000D2B41">
        <w:t xml:space="preserve"> ning kellel on seos liikmesriigiga, sh liikmesriigis asuv filiaal</w:t>
      </w:r>
      <w:r w:rsidRPr="000D2B41">
        <w:t xml:space="preserve">. </w:t>
      </w:r>
      <w:proofErr w:type="spellStart"/>
      <w:r w:rsidRPr="000D2B41">
        <w:t>MiCA</w:t>
      </w:r>
      <w:proofErr w:type="spellEnd"/>
      <w:r w:rsidRPr="000D2B41">
        <w:t xml:space="preserve"> reguleerimisalast on väljas </w:t>
      </w:r>
      <w:proofErr w:type="spellStart"/>
      <w:r w:rsidR="006C6CDC" w:rsidRPr="000D2B41">
        <w:t>krüptovarateenuse</w:t>
      </w:r>
      <w:proofErr w:type="spellEnd"/>
      <w:r w:rsidR="006C6CDC" w:rsidRPr="000D2B41">
        <w:t xml:space="preserve"> osutaja</w:t>
      </w:r>
      <w:r w:rsidRPr="000D2B41">
        <w:t xml:space="preserve">d, kes ei paku oma teenuseid aktiivselt Euroopa Liidu residentidele, kuid kellelt on sellele vaatamata Euroopa Liidu residentidest kliendid </w:t>
      </w:r>
      <w:proofErr w:type="spellStart"/>
      <w:r w:rsidR="002E5500" w:rsidRPr="000D2B41">
        <w:t>krüptovara</w:t>
      </w:r>
      <w:proofErr w:type="spellEnd"/>
      <w:r w:rsidRPr="000D2B41">
        <w:t xml:space="preserve"> vahetamise või ülekande teenuseid ostnud. </w:t>
      </w:r>
      <w:proofErr w:type="spellStart"/>
      <w:r w:rsidRPr="000D2B41">
        <w:t>MiCA</w:t>
      </w:r>
      <w:proofErr w:type="spellEnd"/>
      <w:r w:rsidRPr="000D2B41">
        <w:t xml:space="preserve"> reguleerimisalast on lisaks üldjuhul väljas </w:t>
      </w:r>
      <w:proofErr w:type="spellStart"/>
      <w:r w:rsidRPr="000D2B41">
        <w:t>NFT-ga</w:t>
      </w:r>
      <w:proofErr w:type="spellEnd"/>
      <w:r w:rsidRPr="000D2B41">
        <w:t xml:space="preserve"> seotud teenuste pakkumine, kuid need on hõlmatud </w:t>
      </w:r>
      <w:r w:rsidR="00801803" w:rsidRPr="000D2B41">
        <w:t>direktiivist</w:t>
      </w:r>
      <w:r w:rsidRPr="000D2B41">
        <w:t xml:space="preserve"> tuleneva aruandluskohustusega</w:t>
      </w:r>
      <w:r w:rsidRPr="000D2B41">
        <w:rPr>
          <w:rStyle w:val="Allmrkuseviide"/>
        </w:rPr>
        <w:footnoteReference w:id="12"/>
      </w:r>
      <w:r w:rsidRPr="000D2B41">
        <w:t>.</w:t>
      </w:r>
    </w:p>
    <w:p w14:paraId="4373DA12" w14:textId="77777777" w:rsidR="00ED3550" w:rsidRPr="000D2B41" w:rsidRDefault="00ED3550" w:rsidP="000D2B41">
      <w:pPr>
        <w:jc w:val="both"/>
      </w:pPr>
    </w:p>
    <w:p w14:paraId="52865490" w14:textId="77777777" w:rsidR="000875BB" w:rsidRPr="000D2B41" w:rsidRDefault="00ED3550" w:rsidP="000D2B41">
      <w:pPr>
        <w:jc w:val="both"/>
      </w:pPr>
      <w:r w:rsidRPr="000D2B41">
        <w:t xml:space="preserve">Aruandekohustuslik Eesti </w:t>
      </w:r>
      <w:proofErr w:type="spellStart"/>
      <w:r w:rsidRPr="000D2B41">
        <w:t>krüptovarateenuse</w:t>
      </w:r>
      <w:proofErr w:type="spellEnd"/>
      <w:r w:rsidRPr="000D2B41">
        <w:t xml:space="preserve"> osutaja tuvastatakse eelkõige selle järgi, kas tal on </w:t>
      </w:r>
      <w:r w:rsidR="004F6AE8" w:rsidRPr="000D2B41">
        <w:t xml:space="preserve">asjakohase </w:t>
      </w:r>
      <w:proofErr w:type="spellStart"/>
      <w:r w:rsidR="004F6AE8" w:rsidRPr="000D2B41">
        <w:t>residentsusega</w:t>
      </w:r>
      <w:proofErr w:type="spellEnd"/>
      <w:r w:rsidR="004F6AE8" w:rsidRPr="000D2B41">
        <w:t xml:space="preserve"> kliente, kellele ta pakub </w:t>
      </w:r>
      <w:r w:rsidRPr="000D2B41">
        <w:t xml:space="preserve"> </w:t>
      </w:r>
      <w:r w:rsidR="004F6AE8" w:rsidRPr="000D2B41">
        <w:t>selliseid</w:t>
      </w:r>
      <w:r w:rsidRPr="000D2B41">
        <w:t xml:space="preserve"> </w:t>
      </w:r>
      <w:proofErr w:type="spellStart"/>
      <w:r w:rsidRPr="000D2B41">
        <w:t>krüptovarateenuseid</w:t>
      </w:r>
      <w:proofErr w:type="spellEnd"/>
      <w:r w:rsidRPr="000D2B41">
        <w:t xml:space="preserve">, mis </w:t>
      </w:r>
      <w:r w:rsidR="007A37CF" w:rsidRPr="000D2B41">
        <w:t>teevad võimalikuks</w:t>
      </w:r>
      <w:r w:rsidRPr="000D2B41">
        <w:t xml:space="preserve"> aruandekohustusega hõlmatud </w:t>
      </w:r>
      <w:proofErr w:type="spellStart"/>
      <w:r w:rsidR="007A37CF" w:rsidRPr="000D2B41">
        <w:t>krüptovara</w:t>
      </w:r>
      <w:r w:rsidRPr="000D2B41">
        <w:t>tehingu</w:t>
      </w:r>
      <w:r w:rsidR="007A37CF" w:rsidRPr="000D2B41">
        <w:t>te</w:t>
      </w:r>
      <w:proofErr w:type="spellEnd"/>
      <w:r w:rsidR="007A37CF" w:rsidRPr="000D2B41">
        <w:t xml:space="preserve"> realiseerimise</w:t>
      </w:r>
      <w:r w:rsidRPr="000D2B41">
        <w:t>.</w:t>
      </w:r>
      <w:r w:rsidR="008877F9" w:rsidRPr="000D2B41">
        <w:t xml:space="preserve"> </w:t>
      </w:r>
      <w:r w:rsidRPr="000D2B41">
        <w:t xml:space="preserve"> </w:t>
      </w:r>
    </w:p>
    <w:p w14:paraId="3CD2BD54" w14:textId="77777777" w:rsidR="000875BB" w:rsidRPr="000D2B41" w:rsidRDefault="000875BB" w:rsidP="000D2B41">
      <w:pPr>
        <w:jc w:val="both"/>
      </w:pPr>
    </w:p>
    <w:p w14:paraId="237E5E8C" w14:textId="3072BD3E" w:rsidR="00ED3550" w:rsidRPr="000D2B41" w:rsidRDefault="00ED3550" w:rsidP="000D2B41">
      <w:pPr>
        <w:jc w:val="both"/>
      </w:pPr>
      <w:proofErr w:type="spellStart"/>
      <w:r w:rsidRPr="000D2B41">
        <w:t>Krüptovarateenuse</w:t>
      </w:r>
      <w:proofErr w:type="spellEnd"/>
      <w:r w:rsidRPr="000D2B41">
        <w:t xml:space="preserve"> all mõistetakse </w:t>
      </w:r>
      <w:proofErr w:type="spellStart"/>
      <w:r w:rsidR="007A37CF" w:rsidRPr="000D2B41">
        <w:t>krüptovara</w:t>
      </w:r>
      <w:proofErr w:type="spellEnd"/>
      <w:r w:rsidR="007A37CF" w:rsidRPr="000D2B41">
        <w:t xml:space="preserve"> laenamist ja panustamist ning </w:t>
      </w:r>
      <w:proofErr w:type="spellStart"/>
      <w:r w:rsidR="007A37CF" w:rsidRPr="000D2B41">
        <w:t>MiCA</w:t>
      </w:r>
      <w:proofErr w:type="spellEnd"/>
      <w:r w:rsidR="007A37CF" w:rsidRPr="000D2B41">
        <w:t xml:space="preserve"> </w:t>
      </w:r>
      <w:r w:rsidRPr="000D2B41">
        <w:t>määruse artikli 3 lõike 1 punktis 16 nimetatud teenuseid</w:t>
      </w:r>
      <w:r w:rsidR="007A37CF" w:rsidRPr="000D2B41">
        <w:t xml:space="preserve">: </w:t>
      </w:r>
    </w:p>
    <w:p w14:paraId="0B5E577F" w14:textId="77777777" w:rsidR="003A4692" w:rsidRPr="000D2B41" w:rsidRDefault="003A4692" w:rsidP="000D2B41">
      <w:r w:rsidRPr="000D2B41">
        <w:t xml:space="preserve">a) </w:t>
      </w:r>
      <w:proofErr w:type="spellStart"/>
      <w:r w:rsidRPr="000D2B41">
        <w:t>krüptovara</w:t>
      </w:r>
      <w:proofErr w:type="spellEnd"/>
      <w:r w:rsidRPr="000D2B41">
        <w:t xml:space="preserve"> hoidmine ja haldamine kliendi nimel;</w:t>
      </w:r>
    </w:p>
    <w:p w14:paraId="3D4F46F4" w14:textId="77777777" w:rsidR="003A4692" w:rsidRPr="000D2B41" w:rsidRDefault="003A4692" w:rsidP="000D2B41">
      <w:r w:rsidRPr="000D2B41">
        <w:t xml:space="preserve">b) </w:t>
      </w:r>
      <w:proofErr w:type="spellStart"/>
      <w:r w:rsidRPr="000D2B41">
        <w:t>krüptovara</w:t>
      </w:r>
      <w:proofErr w:type="spellEnd"/>
      <w:r w:rsidRPr="000D2B41">
        <w:t xml:space="preserve"> kauplemisplatvormi korraldamine;</w:t>
      </w:r>
    </w:p>
    <w:p w14:paraId="2561D1BD" w14:textId="77777777" w:rsidR="003A4692" w:rsidRPr="000D2B41" w:rsidRDefault="003A4692" w:rsidP="000D2B41">
      <w:r w:rsidRPr="000D2B41">
        <w:t xml:space="preserve">c) </w:t>
      </w:r>
      <w:proofErr w:type="spellStart"/>
      <w:r w:rsidRPr="000D2B41">
        <w:t>krüptovara</w:t>
      </w:r>
      <w:proofErr w:type="spellEnd"/>
      <w:r w:rsidRPr="000D2B41">
        <w:t xml:space="preserve"> vahetamine raha vastu;</w:t>
      </w:r>
    </w:p>
    <w:p w14:paraId="34B803FF" w14:textId="77777777" w:rsidR="003A4692" w:rsidRPr="000D2B41" w:rsidRDefault="003A4692" w:rsidP="000D2B41">
      <w:r w:rsidRPr="000D2B41">
        <w:t xml:space="preserve">d) </w:t>
      </w:r>
      <w:proofErr w:type="spellStart"/>
      <w:r w:rsidRPr="000D2B41">
        <w:t>krüptovara</w:t>
      </w:r>
      <w:proofErr w:type="spellEnd"/>
      <w:r w:rsidRPr="000D2B41">
        <w:t xml:space="preserve"> vahetamine muu </w:t>
      </w:r>
      <w:proofErr w:type="spellStart"/>
      <w:r w:rsidRPr="000D2B41">
        <w:t>krüptovara</w:t>
      </w:r>
      <w:proofErr w:type="spellEnd"/>
      <w:r w:rsidRPr="000D2B41">
        <w:t xml:space="preserve"> vastu;</w:t>
      </w:r>
    </w:p>
    <w:p w14:paraId="127E1A4B" w14:textId="77777777" w:rsidR="003A4692" w:rsidRPr="000D2B41" w:rsidRDefault="003A4692" w:rsidP="000D2B41">
      <w:r w:rsidRPr="000D2B41">
        <w:t xml:space="preserve">e) </w:t>
      </w:r>
      <w:proofErr w:type="spellStart"/>
      <w:r w:rsidRPr="000D2B41">
        <w:t>krüptovaraga</w:t>
      </w:r>
      <w:proofErr w:type="spellEnd"/>
      <w:r w:rsidRPr="000D2B41">
        <w:t xml:space="preserve"> seotud korralduste täitmine kliendi nimel;</w:t>
      </w:r>
    </w:p>
    <w:p w14:paraId="0AC35BC2" w14:textId="77777777" w:rsidR="003A4692" w:rsidRPr="000D2B41" w:rsidRDefault="003A4692" w:rsidP="000D2B41">
      <w:r w:rsidRPr="000D2B41">
        <w:t xml:space="preserve">f) </w:t>
      </w:r>
      <w:proofErr w:type="spellStart"/>
      <w:r w:rsidRPr="000D2B41">
        <w:t>krüptovara</w:t>
      </w:r>
      <w:proofErr w:type="spellEnd"/>
      <w:r w:rsidRPr="000D2B41">
        <w:t xml:space="preserve"> pakkumise korraldamine;</w:t>
      </w:r>
    </w:p>
    <w:p w14:paraId="03A3D0E9" w14:textId="77777777" w:rsidR="003A4692" w:rsidRPr="000D2B41" w:rsidRDefault="003A4692" w:rsidP="000D2B41">
      <w:r w:rsidRPr="000D2B41">
        <w:t xml:space="preserve">g) </w:t>
      </w:r>
      <w:proofErr w:type="spellStart"/>
      <w:r w:rsidRPr="000D2B41">
        <w:t>krüptovaraga</w:t>
      </w:r>
      <w:proofErr w:type="spellEnd"/>
      <w:r w:rsidRPr="000D2B41">
        <w:t xml:space="preserve"> seotud korralduste vastuvõtmine ja edastamine kliendi nimel;</w:t>
      </w:r>
    </w:p>
    <w:p w14:paraId="3E922D4C" w14:textId="77777777" w:rsidR="003A4692" w:rsidRPr="000D2B41" w:rsidRDefault="003A4692" w:rsidP="000D2B41">
      <w:r w:rsidRPr="000D2B41">
        <w:t xml:space="preserve">h) </w:t>
      </w:r>
      <w:proofErr w:type="spellStart"/>
      <w:r w:rsidRPr="000D2B41">
        <w:t>krüptovara</w:t>
      </w:r>
      <w:proofErr w:type="spellEnd"/>
      <w:r w:rsidRPr="000D2B41">
        <w:t xml:space="preserve"> kohta nõu andmine;</w:t>
      </w:r>
    </w:p>
    <w:p w14:paraId="08E08E5C" w14:textId="77777777" w:rsidR="003A4692" w:rsidRPr="000D2B41" w:rsidRDefault="003A4692" w:rsidP="000D2B41">
      <w:r w:rsidRPr="000D2B41">
        <w:t xml:space="preserve">i) </w:t>
      </w:r>
      <w:proofErr w:type="spellStart"/>
      <w:r w:rsidRPr="000D2B41">
        <w:t>krüptovaraportfelli</w:t>
      </w:r>
      <w:proofErr w:type="spellEnd"/>
      <w:r w:rsidRPr="000D2B41">
        <w:t xml:space="preserve"> valitsemine;</w:t>
      </w:r>
    </w:p>
    <w:p w14:paraId="29C2196B" w14:textId="74FC298C" w:rsidR="003A4692" w:rsidRPr="000D2B41" w:rsidRDefault="003A4692" w:rsidP="000D2B41">
      <w:r w:rsidRPr="000D2B41">
        <w:t xml:space="preserve">j) </w:t>
      </w:r>
      <w:proofErr w:type="spellStart"/>
      <w:r w:rsidRPr="000D2B41">
        <w:t>krüptovaraülekande</w:t>
      </w:r>
      <w:proofErr w:type="spellEnd"/>
      <w:r w:rsidRPr="000D2B41">
        <w:t xml:space="preserve"> teenuse osutamine kliendi nimel</w:t>
      </w:r>
      <w:r w:rsidR="002C3CE5" w:rsidRPr="000D2B41">
        <w:t>.</w:t>
      </w:r>
    </w:p>
    <w:p w14:paraId="0AF01CAE" w14:textId="77777777" w:rsidR="001630E1" w:rsidRPr="000D2B41" w:rsidRDefault="001630E1" w:rsidP="000D2B41">
      <w:pPr>
        <w:jc w:val="both"/>
      </w:pPr>
    </w:p>
    <w:p w14:paraId="3888F8E8" w14:textId="3313AA29" w:rsidR="001630E1" w:rsidRPr="000D2B41" w:rsidRDefault="002E5500" w:rsidP="000D2B41">
      <w:pPr>
        <w:jc w:val="both"/>
      </w:pPr>
      <w:proofErr w:type="spellStart"/>
      <w:r w:rsidRPr="000D2B41">
        <w:t>Krüptovara</w:t>
      </w:r>
      <w:r w:rsidR="00801803" w:rsidRPr="000D2B41">
        <w:t>s</w:t>
      </w:r>
      <w:r w:rsidR="001630E1" w:rsidRPr="000D2B41">
        <w:t>id</w:t>
      </w:r>
      <w:proofErr w:type="spellEnd"/>
      <w:r w:rsidR="001630E1" w:rsidRPr="000D2B41">
        <w:t xml:space="preserve"> puudutav</w:t>
      </w:r>
      <w:r w:rsidR="00C50C7A" w:rsidRPr="000D2B41">
        <w:t xml:space="preserve"> liikmesriikide vaheline</w:t>
      </w:r>
      <w:r w:rsidR="001630E1" w:rsidRPr="000D2B41">
        <w:t xml:space="preserve"> teabevahetus on üleilmse mõjuga sarnaselt platvormihaldurite aruandluskohustusega. </w:t>
      </w:r>
      <w:r w:rsidR="000A63AD" w:rsidRPr="000D2B41">
        <w:t>E</w:t>
      </w:r>
      <w:r w:rsidR="001630E1" w:rsidRPr="000D2B41">
        <w:t xml:space="preserve">ttevõtjad, kes ei jää </w:t>
      </w:r>
      <w:proofErr w:type="spellStart"/>
      <w:r w:rsidR="001630E1" w:rsidRPr="000D2B41">
        <w:t>MiCA</w:t>
      </w:r>
      <w:proofErr w:type="spellEnd"/>
      <w:r w:rsidR="001630E1" w:rsidRPr="000D2B41">
        <w:t xml:space="preserve"> reguleerimisalasse, peavad end registreerima liikmesriigis, millega ettevõtjal võiks olla kõige tugevam side. </w:t>
      </w:r>
    </w:p>
    <w:p w14:paraId="79C1B0DF" w14:textId="77777777" w:rsidR="001630E1" w:rsidRPr="000D2B41" w:rsidRDefault="001630E1" w:rsidP="000D2B41">
      <w:pPr>
        <w:jc w:val="both"/>
      </w:pPr>
    </w:p>
    <w:p w14:paraId="67AF6FB8" w14:textId="2B8A08C6" w:rsidR="00CE734B" w:rsidRPr="000D2B41" w:rsidRDefault="001630E1" w:rsidP="000D2B41">
      <w:pPr>
        <w:jc w:val="both"/>
      </w:pPr>
      <w:r w:rsidRPr="000D2B41">
        <w:t xml:space="preserve">Aruandlus puudutab </w:t>
      </w:r>
      <w:proofErr w:type="spellStart"/>
      <w:r w:rsidR="002E5500" w:rsidRPr="000D2B41">
        <w:t>krüptovara</w:t>
      </w:r>
      <w:r w:rsidRPr="000D2B41">
        <w:t>teenuse</w:t>
      </w:r>
      <w:proofErr w:type="spellEnd"/>
      <w:r w:rsidRPr="000D2B41">
        <w:t xml:space="preserve"> </w:t>
      </w:r>
      <w:r w:rsidR="006C6CDC" w:rsidRPr="000D2B41">
        <w:t>osutajate</w:t>
      </w:r>
      <w:r w:rsidRPr="000D2B41">
        <w:t xml:space="preserve"> kliente</w:t>
      </w:r>
      <w:r w:rsidR="00A34364" w:rsidRPr="000D2B41">
        <w:t xml:space="preserve"> ehk </w:t>
      </w:r>
      <w:proofErr w:type="spellStart"/>
      <w:r w:rsidR="00A34364" w:rsidRPr="000D2B41">
        <w:rPr>
          <w:b/>
          <w:bCs/>
        </w:rPr>
        <w:t>krüptovara</w:t>
      </w:r>
      <w:proofErr w:type="spellEnd"/>
      <w:r w:rsidR="00A34364" w:rsidRPr="000D2B41">
        <w:rPr>
          <w:b/>
          <w:bCs/>
        </w:rPr>
        <w:t xml:space="preserve"> kasutajaid</w:t>
      </w:r>
      <w:r w:rsidRPr="000D2B41">
        <w:t xml:space="preserve">, kes on Euroopa Liidu liikmesriigi residendid </w:t>
      </w:r>
      <w:r w:rsidR="009F72E1" w:rsidRPr="000D2B41">
        <w:t xml:space="preserve">või muu partnerjurisdiktsiooni residendid </w:t>
      </w:r>
      <w:r w:rsidRPr="000D2B41">
        <w:t xml:space="preserve">(füüsilised, juriidilised isikud ning õiguslikud moodustised) ja keda saab käsitleda </w:t>
      </w:r>
      <w:proofErr w:type="spellStart"/>
      <w:r w:rsidR="002E5500" w:rsidRPr="000D2B41">
        <w:t>krüptovara</w:t>
      </w:r>
      <w:proofErr w:type="spellEnd"/>
      <w:r w:rsidRPr="000D2B41">
        <w:t xml:space="preserve"> </w:t>
      </w:r>
      <w:r w:rsidR="00A34364" w:rsidRPr="000D2B41">
        <w:t>l</w:t>
      </w:r>
      <w:r w:rsidRPr="000D2B41">
        <w:t xml:space="preserve">õpliku kasutajana. </w:t>
      </w:r>
    </w:p>
    <w:p w14:paraId="6B0666AB" w14:textId="77777777" w:rsidR="00CE734B" w:rsidRPr="000D2B41" w:rsidRDefault="00CE734B" w:rsidP="000D2B41">
      <w:pPr>
        <w:jc w:val="both"/>
      </w:pPr>
    </w:p>
    <w:p w14:paraId="16AB5DFD" w14:textId="6823DFAD" w:rsidR="001630E1" w:rsidRPr="000D2B41" w:rsidRDefault="001630E1" w:rsidP="000D2B41">
      <w:pPr>
        <w:jc w:val="both"/>
      </w:pPr>
      <w:r w:rsidRPr="000D2B41">
        <w:t>Aruandluskohustust</w:t>
      </w:r>
      <w:r w:rsidR="00DA7897" w:rsidRPr="000D2B41">
        <w:t xml:space="preserve">ega ei ole hõlmatud sellised </w:t>
      </w:r>
      <w:proofErr w:type="spellStart"/>
      <w:r w:rsidR="00DA7897" w:rsidRPr="000D2B41">
        <w:t>krüptovara</w:t>
      </w:r>
      <w:proofErr w:type="spellEnd"/>
      <w:r w:rsidR="00DA7897" w:rsidRPr="000D2B41">
        <w:t xml:space="preserve"> kasutajad,</w:t>
      </w:r>
      <w:r w:rsidRPr="000D2B41">
        <w:t xml:space="preserve"> kes kannavad väga madalat maksuriski või kes alluvad muule maksualasele aruandluskohustusele (väärtpaberiturul osalev ettevõtte, valitsusasutus, rahvusvaheline organisatsioon, Eesti Pank jne).</w:t>
      </w:r>
    </w:p>
    <w:p w14:paraId="474179DE" w14:textId="77777777" w:rsidR="001630E1" w:rsidRPr="000D2B41" w:rsidRDefault="001630E1" w:rsidP="000D2B41">
      <w:pPr>
        <w:jc w:val="both"/>
      </w:pPr>
    </w:p>
    <w:p w14:paraId="75EEED37" w14:textId="77777777" w:rsidR="007D5B5F" w:rsidRPr="000D2B41" w:rsidRDefault="007F1FBB" w:rsidP="000D2B41">
      <w:pPr>
        <w:jc w:val="both"/>
        <w:rPr>
          <w:b/>
          <w:bCs/>
        </w:rPr>
      </w:pPr>
      <w:r w:rsidRPr="000D2B41">
        <w:rPr>
          <w:b/>
          <w:bCs/>
        </w:rPr>
        <w:t>Hoolsusmeetmed</w:t>
      </w:r>
    </w:p>
    <w:p w14:paraId="51BB43D7" w14:textId="77777777" w:rsidR="007D5B5F" w:rsidRPr="000D2B41" w:rsidRDefault="007D5B5F" w:rsidP="000D2B41">
      <w:pPr>
        <w:jc w:val="both"/>
      </w:pPr>
    </w:p>
    <w:p w14:paraId="55C885AF" w14:textId="5C2D7459" w:rsidR="007D5B5F" w:rsidRPr="000D2B41" w:rsidRDefault="00946D9F" w:rsidP="000D2B41">
      <w:pPr>
        <w:jc w:val="both"/>
      </w:pPr>
      <w:r w:rsidRPr="000D2B41">
        <w:t>MTVS § 8</w:t>
      </w:r>
      <w:r w:rsidRPr="00F90CF3">
        <w:rPr>
          <w:vertAlign w:val="superscript"/>
        </w:rPr>
        <w:t>15</w:t>
      </w:r>
      <w:r w:rsidRPr="000D2B41">
        <w:t xml:space="preserve"> lõige 2</w:t>
      </w:r>
      <w:r w:rsidR="007D5B5F" w:rsidRPr="000D2B41">
        <w:t xml:space="preserve"> kohustab </w:t>
      </w:r>
      <w:proofErr w:type="spellStart"/>
      <w:r w:rsidR="007D5B5F" w:rsidRPr="000D2B41">
        <w:t>krüptovarateenuse</w:t>
      </w:r>
      <w:proofErr w:type="spellEnd"/>
      <w:r w:rsidR="007D5B5F" w:rsidRPr="000D2B41">
        <w:t xml:space="preserve"> osutajaid tuvastama </w:t>
      </w:r>
      <w:proofErr w:type="spellStart"/>
      <w:r w:rsidR="00C173BA" w:rsidRPr="000D2B41">
        <w:t>krüptovara</w:t>
      </w:r>
      <w:proofErr w:type="spellEnd"/>
      <w:r w:rsidR="00C173BA" w:rsidRPr="000D2B41">
        <w:t xml:space="preserve"> kasutajate hulgast</w:t>
      </w:r>
      <w:r w:rsidR="007D5B5F" w:rsidRPr="000D2B41">
        <w:t xml:space="preserve"> aruandlus</w:t>
      </w:r>
      <w:r w:rsidR="00C173BA" w:rsidRPr="000D2B41">
        <w:t>kohustusega</w:t>
      </w:r>
      <w:r w:rsidR="007D5B5F" w:rsidRPr="000D2B41">
        <w:t xml:space="preserve"> hõlmatud </w:t>
      </w:r>
      <w:r w:rsidR="00C173BA" w:rsidRPr="000D2B41">
        <w:t>kliendid</w:t>
      </w:r>
      <w:r w:rsidR="007D5B5F" w:rsidRPr="000D2B41">
        <w:t xml:space="preserve">. </w:t>
      </w:r>
      <w:r w:rsidR="00C173BA" w:rsidRPr="000D2B41">
        <w:t>Selleks</w:t>
      </w:r>
      <w:r w:rsidR="00C85A1B" w:rsidRPr="000D2B41">
        <w:t xml:space="preserve"> tuleb kohaldada direktiivis sätestatud</w:t>
      </w:r>
      <w:r w:rsidR="007D5B5F" w:rsidRPr="000D2B41">
        <w:t xml:space="preserve"> hoolsusmeetme</w:t>
      </w:r>
      <w:r w:rsidR="00C85A1B" w:rsidRPr="000D2B41">
        <w:t>id,</w:t>
      </w:r>
      <w:r w:rsidR="007D5B5F" w:rsidRPr="000D2B41">
        <w:t xml:space="preserve"> mi</w:t>
      </w:r>
      <w:r w:rsidR="00C85A1B" w:rsidRPr="000D2B41">
        <w:t>s</w:t>
      </w:r>
      <w:r w:rsidR="007D5B5F" w:rsidRPr="000D2B41">
        <w:t xml:space="preserve"> võimaldab </w:t>
      </w:r>
      <w:r w:rsidR="00C85A1B" w:rsidRPr="000D2B41">
        <w:t>klientide hulgast</w:t>
      </w:r>
      <w:r w:rsidR="007D5B5F" w:rsidRPr="000D2B41">
        <w:t xml:space="preserve"> välja </w:t>
      </w:r>
      <w:r w:rsidR="00C85A1B" w:rsidRPr="000D2B41">
        <w:t xml:space="preserve">sõeluda isikud, kelle tehtud </w:t>
      </w:r>
      <w:proofErr w:type="spellStart"/>
      <w:r w:rsidR="00C85A1B" w:rsidRPr="000D2B41">
        <w:t>krüptovaraga</w:t>
      </w:r>
      <w:proofErr w:type="spellEnd"/>
      <w:r w:rsidR="00C85A1B" w:rsidRPr="000D2B41">
        <w:t xml:space="preserve"> tehtavate tehingute kohta tuleb maksuhaldurile teavet esitada</w:t>
      </w:r>
      <w:r w:rsidR="007D5B5F" w:rsidRPr="000D2B41">
        <w:t>. Hoolsusmeetmeid seaduse eelnõuga eraldi ei defineerita</w:t>
      </w:r>
      <w:r w:rsidR="00C85A1B" w:rsidRPr="000D2B41">
        <w:t>, vaid viidatakse direktiivile.</w:t>
      </w:r>
    </w:p>
    <w:p w14:paraId="621D26F1" w14:textId="77777777" w:rsidR="00C85A1B" w:rsidRPr="000D2B41" w:rsidRDefault="00C85A1B" w:rsidP="000D2B41">
      <w:pPr>
        <w:jc w:val="both"/>
      </w:pPr>
    </w:p>
    <w:p w14:paraId="35ED1403" w14:textId="53D633EE" w:rsidR="001630E1" w:rsidRPr="000D2B41" w:rsidRDefault="001630E1" w:rsidP="000D2B41">
      <w:pPr>
        <w:jc w:val="both"/>
      </w:pPr>
      <w:r w:rsidRPr="000D2B41">
        <w:t xml:space="preserve">Sarnaselt finantskontode alase teabevahetusega on siin võtmekohal aruandlusega hõlmatud isiku kinnitus tema </w:t>
      </w:r>
      <w:proofErr w:type="spellStart"/>
      <w:r w:rsidRPr="000D2B41">
        <w:t>residentsus</w:t>
      </w:r>
      <w:proofErr w:type="spellEnd"/>
      <w:r w:rsidRPr="000D2B41">
        <w:t xml:space="preserve">(t)e kohta. </w:t>
      </w:r>
      <w:r w:rsidR="002E32A9" w:rsidRPr="000D2B41">
        <w:t>Residentsus</w:t>
      </w:r>
      <w:r w:rsidR="001936C2" w:rsidRPr="000D2B41">
        <w:t>e kinnitus</w:t>
      </w:r>
      <w:r w:rsidR="006C74ED" w:rsidRPr="000D2B41">
        <w:t xml:space="preserve">e õigsus ja ajakohasus on määrava tähtsusega, et välja selgitada liikmesriigid, kellel on õigustatud huvi </w:t>
      </w:r>
      <w:r w:rsidR="00B95924" w:rsidRPr="000D2B41">
        <w:t xml:space="preserve">isiku andmete vastu. Ka OECD ja komisjon </w:t>
      </w:r>
      <w:r w:rsidR="009A7F20" w:rsidRPr="000D2B41">
        <w:t>on järelevalves</w:t>
      </w:r>
      <w:r w:rsidR="00B95924" w:rsidRPr="000D2B41">
        <w:t xml:space="preserve"> liikmesriikide üle </w:t>
      </w:r>
      <w:r w:rsidR="0023088C" w:rsidRPr="000D2B41">
        <w:t xml:space="preserve">seadnud </w:t>
      </w:r>
      <w:proofErr w:type="spellStart"/>
      <w:r w:rsidR="0023088C" w:rsidRPr="000D2B41">
        <w:t>residentsuse</w:t>
      </w:r>
      <w:proofErr w:type="spellEnd"/>
      <w:r w:rsidR="0023088C" w:rsidRPr="000D2B41">
        <w:t xml:space="preserve"> andmete õigsuse tagamise võimekuse esikohale. </w:t>
      </w:r>
      <w:r w:rsidRPr="000D2B41">
        <w:t xml:space="preserve">Vajadusel tuleb </w:t>
      </w:r>
      <w:proofErr w:type="spellStart"/>
      <w:r w:rsidR="001E2BA0" w:rsidRPr="000D2B41">
        <w:t>krüptovarateenuse</w:t>
      </w:r>
      <w:proofErr w:type="spellEnd"/>
      <w:r w:rsidR="001E2BA0" w:rsidRPr="000D2B41">
        <w:t xml:space="preserve"> pakkujal </w:t>
      </w:r>
      <w:r w:rsidRPr="000D2B41">
        <w:t xml:space="preserve">koguda </w:t>
      </w:r>
      <w:proofErr w:type="spellStart"/>
      <w:r w:rsidRPr="000D2B41">
        <w:t>residentsuses</w:t>
      </w:r>
      <w:proofErr w:type="spellEnd"/>
      <w:r w:rsidRPr="000D2B41">
        <w:t xml:space="preserve"> veendumiseks lisainfot või -dokumente. Juriidilisest isikust (või õiguslikust moodustisest) klientide kohta tuleb välja selgitada ka nende kontrollivad isikud (tegelikud kasusaajad rahapesu ja terrorismi rahastamise tõkestamise seaduse mõistes). </w:t>
      </w:r>
    </w:p>
    <w:p w14:paraId="546BC870" w14:textId="77777777" w:rsidR="00211BE2" w:rsidRPr="000D2B41" w:rsidRDefault="00211BE2" w:rsidP="000D2B41">
      <w:pPr>
        <w:jc w:val="both"/>
      </w:pPr>
    </w:p>
    <w:p w14:paraId="41870C5F" w14:textId="305D9975" w:rsidR="00211BE2" w:rsidRPr="000D2B41" w:rsidRDefault="004D5521" w:rsidP="000D2B41">
      <w:pPr>
        <w:jc w:val="both"/>
      </w:pPr>
      <w:r w:rsidRPr="000D2B41">
        <w:t>MTVS § 8</w:t>
      </w:r>
      <w:r w:rsidRPr="00F90CF3">
        <w:rPr>
          <w:vertAlign w:val="superscript"/>
        </w:rPr>
        <w:t>14</w:t>
      </w:r>
      <w:r w:rsidRPr="000D2B41">
        <w:t xml:space="preserve"> lõike 1 kohaselt peab </w:t>
      </w:r>
      <w:proofErr w:type="spellStart"/>
      <w:r w:rsidRPr="000D2B41">
        <w:t>k</w:t>
      </w:r>
      <w:r w:rsidR="00211BE2" w:rsidRPr="000D2B41">
        <w:t>rüptovarateenuse</w:t>
      </w:r>
      <w:proofErr w:type="spellEnd"/>
      <w:r w:rsidR="00211BE2" w:rsidRPr="000D2B41">
        <w:t xml:space="preserve"> osutaja hankima oma klientidelt</w:t>
      </w:r>
      <w:r w:rsidR="003B04A2" w:rsidRPr="000D2B41">
        <w:t xml:space="preserve"> ärisuhte loomisel</w:t>
      </w:r>
      <w:r w:rsidR="00211BE2" w:rsidRPr="000D2B41">
        <w:t xml:space="preserve"> </w:t>
      </w:r>
      <w:proofErr w:type="spellStart"/>
      <w:r w:rsidR="00211BE2" w:rsidRPr="000D2B41">
        <w:t>residentsuse</w:t>
      </w:r>
      <w:proofErr w:type="spellEnd"/>
      <w:r w:rsidR="00211BE2" w:rsidRPr="000D2B41">
        <w:t xml:space="preserve"> kinnitusena järgmist teavet:</w:t>
      </w:r>
    </w:p>
    <w:p w14:paraId="74F281DC" w14:textId="77777777" w:rsidR="00211BE2" w:rsidRPr="000D2B41" w:rsidRDefault="00211BE2" w:rsidP="000D2B41">
      <w:pPr>
        <w:jc w:val="both"/>
      </w:pPr>
      <w:r w:rsidRPr="000D2B41">
        <w:t xml:space="preserve">  1) füüsilise isiku ees- ja perekonnanimi või juriidilise isiku või õigusliku moodustise ärinimi;</w:t>
      </w:r>
    </w:p>
    <w:p w14:paraId="166CBD99" w14:textId="77777777" w:rsidR="00211BE2" w:rsidRPr="000D2B41" w:rsidRDefault="00211BE2" w:rsidP="000D2B41">
      <w:pPr>
        <w:jc w:val="both"/>
      </w:pPr>
      <w:r w:rsidRPr="000D2B41">
        <w:t xml:space="preserve">  2) füüsilise isiku elukoha aadress või juriidilise isiku aadress;</w:t>
      </w:r>
    </w:p>
    <w:p w14:paraId="64B266FA" w14:textId="77777777" w:rsidR="00211BE2" w:rsidRPr="000D2B41" w:rsidRDefault="00211BE2" w:rsidP="000D2B41">
      <w:pPr>
        <w:jc w:val="both"/>
      </w:pPr>
      <w:r w:rsidRPr="000D2B41">
        <w:t xml:space="preserve">  3) Euroopa Liidu liikmesriigid, mille resident isik on;</w:t>
      </w:r>
    </w:p>
    <w:p w14:paraId="2B258134" w14:textId="77777777" w:rsidR="00211BE2" w:rsidRPr="000D2B41" w:rsidRDefault="00211BE2" w:rsidP="000D2B41">
      <w:pPr>
        <w:jc w:val="both"/>
      </w:pPr>
      <w:r w:rsidRPr="000D2B41">
        <w:t xml:space="preserve">  4) maksukohustuslasena registreerimise number igas Euroopa Liidu liikmesriigis;</w:t>
      </w:r>
    </w:p>
    <w:p w14:paraId="58DA6F72" w14:textId="77777777" w:rsidR="00211BE2" w:rsidRPr="000D2B41" w:rsidRDefault="00211BE2" w:rsidP="000D2B41">
      <w:pPr>
        <w:jc w:val="both"/>
      </w:pPr>
      <w:r w:rsidRPr="000D2B41">
        <w:t xml:space="preserve">  5) füüsilise isiku sünniaeg;</w:t>
      </w:r>
    </w:p>
    <w:p w14:paraId="4EF25429" w14:textId="77777777" w:rsidR="00211BE2" w:rsidRPr="000D2B41" w:rsidRDefault="00211BE2" w:rsidP="000D2B41">
      <w:pPr>
        <w:jc w:val="both"/>
      </w:pPr>
      <w:r w:rsidRPr="000D2B41">
        <w:t xml:space="preserve">  6)  juriidilist isikut või õiguslikku moodustist, kes ei ole aktiivne üksus ega vabastatud isik, kontrolliva isiku rollid, mille alusel ta on kontrolliv isik, kui see ei ole varasemalt välja selgitatud,</w:t>
      </w:r>
    </w:p>
    <w:p w14:paraId="41938A60" w14:textId="77777777" w:rsidR="00AF2484" w:rsidRPr="00F90CF3" w:rsidRDefault="00211BE2" w:rsidP="000D2B41">
      <w:pPr>
        <w:jc w:val="both"/>
      </w:pPr>
      <w:r w:rsidRPr="000D2B41">
        <w:t xml:space="preserve">  7) kui see on asjakohane, siis teave selle kohta, milliste kriteeriumide täitmisel käsitletakse juriidilist isikut või õiguslikku moodustist aktiivse üksuse või vabastatud isikuna.</w:t>
      </w:r>
    </w:p>
    <w:p w14:paraId="50217C6F" w14:textId="77777777" w:rsidR="00211BE2" w:rsidRPr="000D2B41" w:rsidRDefault="00211BE2" w:rsidP="000D2B41">
      <w:pPr>
        <w:jc w:val="both"/>
      </w:pPr>
    </w:p>
    <w:p w14:paraId="60B9B5D7" w14:textId="54796306" w:rsidR="00026DC4" w:rsidRPr="000D2B41" w:rsidRDefault="00026DC4" w:rsidP="000D2B41">
      <w:pPr>
        <w:jc w:val="both"/>
      </w:pPr>
      <w:proofErr w:type="spellStart"/>
      <w:r w:rsidRPr="000D2B41">
        <w:t>Krüptovara</w:t>
      </w:r>
      <w:proofErr w:type="spellEnd"/>
      <w:r w:rsidRPr="000D2B41">
        <w:t xml:space="preserve"> aruandluse</w:t>
      </w:r>
      <w:r w:rsidR="0091307C" w:rsidRPr="000D2B41">
        <w:t xml:space="preserve"> rakendamise ajal olemas olevate klientide </w:t>
      </w:r>
      <w:proofErr w:type="spellStart"/>
      <w:r w:rsidR="0091307C" w:rsidRPr="000D2B41">
        <w:t>residentsuse</w:t>
      </w:r>
      <w:proofErr w:type="spellEnd"/>
      <w:r w:rsidR="0091307C" w:rsidRPr="000D2B41">
        <w:t xml:space="preserve"> kinnitus tuleb hankida 2026. aasta jooksul.</w:t>
      </w:r>
    </w:p>
    <w:p w14:paraId="2B04A021" w14:textId="77777777" w:rsidR="00026DC4" w:rsidRPr="000D2B41" w:rsidRDefault="00026DC4" w:rsidP="000D2B41">
      <w:pPr>
        <w:jc w:val="both"/>
      </w:pPr>
    </w:p>
    <w:p w14:paraId="7B3A7FF9" w14:textId="537B8C07" w:rsidR="004D5521" w:rsidRPr="000D2B41" w:rsidRDefault="004D5521" w:rsidP="000D2B41">
      <w:pPr>
        <w:jc w:val="both"/>
      </w:pPr>
      <w:r w:rsidRPr="000D2B41">
        <w:t>MTVS § 8</w:t>
      </w:r>
      <w:r w:rsidRPr="000D2B41">
        <w:rPr>
          <w:vertAlign w:val="superscript"/>
        </w:rPr>
        <w:t>14</w:t>
      </w:r>
      <w:r w:rsidRPr="000D2B41">
        <w:t xml:space="preserve"> lõikes 2 on </w:t>
      </w:r>
      <w:r w:rsidR="0048047E" w:rsidRPr="000D2B41">
        <w:t xml:space="preserve">sätestatud kohustatud isiku õigus </w:t>
      </w:r>
      <w:r w:rsidR="00092005" w:rsidRPr="000D2B41">
        <w:t>tugineda</w:t>
      </w:r>
      <w:r w:rsidR="0048047E" w:rsidRPr="000D2B41">
        <w:t xml:space="preserve"> </w:t>
      </w:r>
      <w:proofErr w:type="spellStart"/>
      <w:r w:rsidR="0048047E" w:rsidRPr="000D2B41">
        <w:t>residentsuse</w:t>
      </w:r>
      <w:proofErr w:type="spellEnd"/>
      <w:r w:rsidR="0048047E" w:rsidRPr="000D2B41">
        <w:t xml:space="preserve"> kohta kinnituse </w:t>
      </w:r>
      <w:r w:rsidR="00092005" w:rsidRPr="000D2B41">
        <w:t xml:space="preserve">hankimisel ka varasemalt sarnasel otstarbel kogutud sama teavet. </w:t>
      </w:r>
      <w:proofErr w:type="spellStart"/>
      <w:r w:rsidR="00092005" w:rsidRPr="000D2B41">
        <w:t>Krüptovara</w:t>
      </w:r>
      <w:proofErr w:type="spellEnd"/>
      <w:r w:rsidR="00092005" w:rsidRPr="000D2B41">
        <w:t xml:space="preserve"> aruandluse jaoks sama teavet ei pea uuesti koguma.</w:t>
      </w:r>
    </w:p>
    <w:p w14:paraId="2C81B5D7" w14:textId="77777777" w:rsidR="00AA7ADC" w:rsidRPr="000D2B41" w:rsidRDefault="00AA7ADC" w:rsidP="000D2B41">
      <w:pPr>
        <w:jc w:val="both"/>
      </w:pPr>
    </w:p>
    <w:p w14:paraId="6144A8BE" w14:textId="515A683A" w:rsidR="00AA7ADC" w:rsidRPr="000D2B41" w:rsidRDefault="00AA7ADC" w:rsidP="000D2B41">
      <w:pPr>
        <w:jc w:val="both"/>
      </w:pPr>
      <w:r w:rsidRPr="000D2B41">
        <w:t xml:space="preserve">Küll aga peab hoolsusmeetmeid kohaldama uuesti, kui </w:t>
      </w:r>
      <w:proofErr w:type="spellStart"/>
      <w:r w:rsidRPr="000D2B41">
        <w:t>krüptovarateenuse</w:t>
      </w:r>
      <w:proofErr w:type="spellEnd"/>
      <w:r w:rsidRPr="000D2B41">
        <w:t xml:space="preserve"> osutajal tekib olemasoleva teabe pinnalt kahtlus, et senine teave on ebatäpne või aegunud.</w:t>
      </w:r>
    </w:p>
    <w:p w14:paraId="2AA5640B" w14:textId="77777777" w:rsidR="001E2BA0" w:rsidRPr="000D2B41" w:rsidRDefault="001E2BA0" w:rsidP="000D2B41">
      <w:pPr>
        <w:jc w:val="both"/>
      </w:pPr>
    </w:p>
    <w:p w14:paraId="13F24C53" w14:textId="32DE829B" w:rsidR="001E2BA0" w:rsidRPr="000D2B41" w:rsidRDefault="00D51C99" w:rsidP="000D2B41">
      <w:pPr>
        <w:jc w:val="both"/>
      </w:pPr>
      <w:r w:rsidRPr="000D2B41">
        <w:t xml:space="preserve">Hoolsusmeetmete täitmise kohustus on universaalselt kõikidel </w:t>
      </w:r>
      <w:proofErr w:type="spellStart"/>
      <w:r w:rsidRPr="000D2B41">
        <w:t>krüptovarateenuse</w:t>
      </w:r>
      <w:proofErr w:type="spellEnd"/>
      <w:r w:rsidRPr="000D2B41">
        <w:t xml:space="preserve"> osutajatel sõltumata sellest, kas nad on samaaegselt käsitletavad </w:t>
      </w:r>
      <w:proofErr w:type="spellStart"/>
      <w:r w:rsidRPr="000D2B41">
        <w:t>MiCA</w:t>
      </w:r>
      <w:proofErr w:type="spellEnd"/>
      <w:r w:rsidRPr="000D2B41">
        <w:t xml:space="preserve"> alusel tegutseva või muu </w:t>
      </w:r>
      <w:proofErr w:type="spellStart"/>
      <w:r w:rsidRPr="000D2B41">
        <w:t>krüptovarateenuse</w:t>
      </w:r>
      <w:proofErr w:type="spellEnd"/>
      <w:r w:rsidRPr="000D2B41">
        <w:t xml:space="preserve"> osutajana. Just nimelt viimase puhul on see eriti relevantne, sest  </w:t>
      </w:r>
      <w:r w:rsidR="00421CC7" w:rsidRPr="000D2B41">
        <w:t>tal</w:t>
      </w:r>
      <w:r w:rsidRPr="000D2B41">
        <w:t xml:space="preserve"> tekib Eestis (E</w:t>
      </w:r>
      <w:r w:rsidR="71127CF6" w:rsidRPr="000D2B41">
        <w:t>L</w:t>
      </w:r>
      <w:r w:rsidRPr="000D2B41">
        <w:t xml:space="preserve">is) registreerimise kohustus üksnes juhul, kui ta osutab teenuseid EL </w:t>
      </w:r>
      <w:r w:rsidR="00047CA0" w:rsidRPr="000D2B41">
        <w:t>residentidest (</w:t>
      </w:r>
      <w:r w:rsidRPr="000D2B41">
        <w:t>maksukohustuslastest</w:t>
      </w:r>
      <w:r w:rsidR="00047CA0" w:rsidRPr="000D2B41">
        <w:t>)</w:t>
      </w:r>
      <w:r w:rsidRPr="000D2B41">
        <w:t xml:space="preserve"> aruandlus</w:t>
      </w:r>
      <w:r w:rsidR="00047CA0" w:rsidRPr="000D2B41">
        <w:t>kohustusega</w:t>
      </w:r>
      <w:r w:rsidRPr="000D2B41">
        <w:t xml:space="preserve"> hõlmatud </w:t>
      </w:r>
      <w:proofErr w:type="spellStart"/>
      <w:r w:rsidR="00047CA0" w:rsidRPr="000D2B41">
        <w:t>krüptovara</w:t>
      </w:r>
      <w:proofErr w:type="spellEnd"/>
      <w:r w:rsidR="00047CA0" w:rsidRPr="000D2B41">
        <w:t xml:space="preserve"> kasutajatele</w:t>
      </w:r>
      <w:r w:rsidRPr="000D2B41">
        <w:t xml:space="preserve">. Sellest teadasaamine eeldab aga möödapääsematult hoolsusmeetmete rakendamist, ehk oma </w:t>
      </w:r>
      <w:r w:rsidR="004831D3" w:rsidRPr="000D2B41">
        <w:t>klientide</w:t>
      </w:r>
      <w:r w:rsidRPr="000D2B41">
        <w:t xml:space="preserve"> kohta teabe kogumist ja </w:t>
      </w:r>
      <w:r w:rsidR="004831D3" w:rsidRPr="000D2B41">
        <w:t xml:space="preserve">selle </w:t>
      </w:r>
      <w:r w:rsidRPr="000D2B41">
        <w:t>kontrollimist.</w:t>
      </w:r>
    </w:p>
    <w:p w14:paraId="7708292C" w14:textId="77777777" w:rsidR="005D36CD" w:rsidRPr="000D2B41" w:rsidRDefault="005D36CD" w:rsidP="000D2B41">
      <w:pPr>
        <w:jc w:val="both"/>
      </w:pPr>
    </w:p>
    <w:p w14:paraId="0E137963" w14:textId="05E533B6" w:rsidR="00B437A9" w:rsidRPr="000D2B41" w:rsidRDefault="00B437A9" w:rsidP="000D2B41">
      <w:pPr>
        <w:jc w:val="both"/>
      </w:pPr>
      <w:r w:rsidRPr="000D2B41">
        <w:t>Juhul, kui hoolsusmeetmete tulemusel tuvastatakse klient</w:t>
      </w:r>
      <w:r w:rsidR="00B569CA" w:rsidRPr="000D2B41">
        <w:t xml:space="preserve">e, </w:t>
      </w:r>
      <w:r w:rsidR="001644F7" w:rsidRPr="000D2B41">
        <w:t xml:space="preserve">kes on </w:t>
      </w:r>
      <w:r w:rsidR="00CD043E" w:rsidRPr="000D2B41">
        <w:t xml:space="preserve">mõne </w:t>
      </w:r>
      <w:r w:rsidR="00E92526" w:rsidRPr="000D2B41">
        <w:t>EL liikmesriigi residendid ehk aruandekohustusega hõlmatud</w:t>
      </w:r>
      <w:r w:rsidR="00CD043E" w:rsidRPr="000D2B41">
        <w:t xml:space="preserve"> </w:t>
      </w:r>
      <w:proofErr w:type="spellStart"/>
      <w:r w:rsidR="00CD043E" w:rsidRPr="000D2B41">
        <w:t>krüptovara</w:t>
      </w:r>
      <w:proofErr w:type="spellEnd"/>
      <w:r w:rsidR="00CD043E" w:rsidRPr="000D2B41">
        <w:t xml:space="preserve"> kasutajaid</w:t>
      </w:r>
      <w:r w:rsidR="057B0F89" w:rsidRPr="000D2B41">
        <w:t>,</w:t>
      </w:r>
      <w:r w:rsidR="00E92526" w:rsidRPr="000D2B41">
        <w:t xml:space="preserve"> </w:t>
      </w:r>
      <w:r w:rsidRPr="000D2B41">
        <w:t xml:space="preserve">tekib </w:t>
      </w:r>
      <w:proofErr w:type="spellStart"/>
      <w:r w:rsidR="00B569CA" w:rsidRPr="000D2B41">
        <w:t>krüptovarateenuse</w:t>
      </w:r>
      <w:proofErr w:type="spellEnd"/>
      <w:r w:rsidR="00B569CA" w:rsidRPr="000D2B41">
        <w:t xml:space="preserve"> pakkujal (kes ei tegutse </w:t>
      </w:r>
      <w:proofErr w:type="spellStart"/>
      <w:r w:rsidR="00B569CA" w:rsidRPr="000D2B41">
        <w:t>MiCA</w:t>
      </w:r>
      <w:proofErr w:type="spellEnd"/>
      <w:r w:rsidR="00B569CA" w:rsidRPr="000D2B41">
        <w:t xml:space="preserve"> alusel)</w:t>
      </w:r>
      <w:r w:rsidRPr="000D2B41">
        <w:t xml:space="preserve"> üldreeglina kohustus ennast </w:t>
      </w:r>
      <w:r w:rsidR="00CD043E" w:rsidRPr="000D2B41">
        <w:t>ühes sellises EL liikmesriigis registreerida.</w:t>
      </w:r>
      <w:r w:rsidRPr="000D2B41">
        <w:t xml:space="preserve"> </w:t>
      </w:r>
      <w:proofErr w:type="spellStart"/>
      <w:r w:rsidR="00312D10" w:rsidRPr="000D2B41">
        <w:t>Krüptovarateenuse</w:t>
      </w:r>
      <w:proofErr w:type="spellEnd"/>
      <w:r w:rsidR="00312D10" w:rsidRPr="000D2B41">
        <w:t xml:space="preserve"> osutajate nimekirja jagatakse </w:t>
      </w:r>
      <w:r w:rsidR="00A600CD" w:rsidRPr="000D2B41">
        <w:t>Euroopa komisjoni ja teiste liikmesriikidega.</w:t>
      </w:r>
      <w:r w:rsidR="000B54A4" w:rsidRPr="000D2B41">
        <w:t xml:space="preserve"> </w:t>
      </w:r>
    </w:p>
    <w:p w14:paraId="51411A6D" w14:textId="627FE010" w:rsidR="00CA11B8" w:rsidRPr="000D2B41" w:rsidRDefault="00CA11B8" w:rsidP="000D2B41">
      <w:pPr>
        <w:jc w:val="both"/>
      </w:pPr>
    </w:p>
    <w:p w14:paraId="4EF46CAD" w14:textId="29CBAFFE" w:rsidR="002E525B" w:rsidRPr="000D2B41" w:rsidRDefault="00515DE0" w:rsidP="000D2B41">
      <w:pPr>
        <w:jc w:val="both"/>
      </w:pPr>
      <w:r w:rsidRPr="000D2B41">
        <w:t xml:space="preserve">MTVS </w:t>
      </w:r>
      <w:r w:rsidR="002E525B" w:rsidRPr="000D2B41">
        <w:t>§ 8</w:t>
      </w:r>
      <w:r w:rsidR="002E525B" w:rsidRPr="000D2B41">
        <w:rPr>
          <w:vertAlign w:val="superscript"/>
        </w:rPr>
        <w:t>15</w:t>
      </w:r>
      <w:r w:rsidR="002E525B" w:rsidRPr="000D2B41">
        <w:t xml:space="preserve"> lõige 4</w:t>
      </w:r>
      <w:r w:rsidRPr="000D2B41">
        <w:t xml:space="preserve"> </w:t>
      </w:r>
      <w:r w:rsidR="002E525B" w:rsidRPr="000D2B41">
        <w:t xml:space="preserve">võimaldab </w:t>
      </w:r>
      <w:proofErr w:type="spellStart"/>
      <w:r w:rsidR="00151D29" w:rsidRPr="000D2B41">
        <w:t>krüptovarateenuse</w:t>
      </w:r>
      <w:proofErr w:type="spellEnd"/>
      <w:r w:rsidR="00151D29" w:rsidRPr="000D2B41">
        <w:t xml:space="preserve"> osutajal</w:t>
      </w:r>
      <w:r w:rsidR="002E525B" w:rsidRPr="000D2B41">
        <w:t xml:space="preserve"> delegeerida hoolsusmeetmete </w:t>
      </w:r>
      <w:r w:rsidR="007436E1" w:rsidRPr="000D2B41">
        <w:t>kohaldamisega seotud</w:t>
      </w:r>
      <w:r w:rsidR="002E525B" w:rsidRPr="000D2B41">
        <w:t xml:space="preserve"> kohustuse</w:t>
      </w:r>
      <w:r w:rsidR="007436E1" w:rsidRPr="000D2B41">
        <w:t>d</w:t>
      </w:r>
      <w:r w:rsidR="002E525B" w:rsidRPr="000D2B41">
        <w:t xml:space="preserve"> kolmandale isikule, kuid säte ei võimalda koos sellega delegeerida ka vastutust. Kui </w:t>
      </w:r>
      <w:proofErr w:type="spellStart"/>
      <w:r w:rsidR="007436E1" w:rsidRPr="000D2B41">
        <w:t>krüptovarateenuse</w:t>
      </w:r>
      <w:proofErr w:type="spellEnd"/>
      <w:r w:rsidR="007436E1" w:rsidRPr="000D2B41">
        <w:t xml:space="preserve"> osutaja</w:t>
      </w:r>
      <w:r w:rsidR="002E525B" w:rsidRPr="000D2B41">
        <w:t xml:space="preserve"> delegeerib hoolsusmee</w:t>
      </w:r>
      <w:r w:rsidR="007436E1" w:rsidRPr="000D2B41">
        <w:t>t</w:t>
      </w:r>
      <w:r w:rsidR="002E525B" w:rsidRPr="000D2B41">
        <w:t>me</w:t>
      </w:r>
      <w:r w:rsidR="007436E1" w:rsidRPr="000D2B41">
        <w:t xml:space="preserve">d kolmandale </w:t>
      </w:r>
      <w:r w:rsidR="002E525B" w:rsidRPr="000D2B41">
        <w:t xml:space="preserve">isikule, siis vastutab see </w:t>
      </w:r>
      <w:proofErr w:type="spellStart"/>
      <w:r w:rsidR="007436E1" w:rsidRPr="000D2B41">
        <w:t>krüptovarateenuse</w:t>
      </w:r>
      <w:proofErr w:type="spellEnd"/>
      <w:r w:rsidR="007436E1" w:rsidRPr="000D2B41">
        <w:t xml:space="preserve"> osutaja</w:t>
      </w:r>
      <w:r w:rsidR="002E525B" w:rsidRPr="000D2B41">
        <w:t xml:space="preserve"> ikkagi selle eest, et kõnealused hoolsusmeetmed saaksid jooksva kalendriaasta 31. detsembri seisuga täidetu</w:t>
      </w:r>
      <w:r w:rsidR="007436E1" w:rsidRPr="000D2B41">
        <w:t>d</w:t>
      </w:r>
      <w:r w:rsidR="002E525B" w:rsidRPr="000D2B41">
        <w:t xml:space="preserve">. </w:t>
      </w:r>
    </w:p>
    <w:p w14:paraId="11F9F833" w14:textId="77777777" w:rsidR="002E525B" w:rsidRPr="000D2B41" w:rsidRDefault="002E525B" w:rsidP="000D2B41">
      <w:pPr>
        <w:jc w:val="both"/>
      </w:pPr>
    </w:p>
    <w:p w14:paraId="22D71243" w14:textId="1C65C960" w:rsidR="002E525B" w:rsidRPr="000D2B41" w:rsidRDefault="002E525B" w:rsidP="000D2B41">
      <w:pPr>
        <w:jc w:val="both"/>
      </w:pPr>
      <w:r w:rsidRPr="000D2B41">
        <w:t xml:space="preserve">Õiguslikku vastutust </w:t>
      </w:r>
      <w:r w:rsidR="007436E1" w:rsidRPr="000D2B41">
        <w:t xml:space="preserve">MTA </w:t>
      </w:r>
      <w:r w:rsidR="00D85861" w:rsidRPr="000D2B41">
        <w:t xml:space="preserve">silmis </w:t>
      </w:r>
      <w:r w:rsidR="007436E1" w:rsidRPr="000D2B41">
        <w:t xml:space="preserve">kolmas isik </w:t>
      </w:r>
      <w:r w:rsidRPr="000D2B41">
        <w:t xml:space="preserve">hoolsusmeetmete rakendamise eest ei kanna. Kui see kolmas isik ei rakenda tähtaegselt hoolsusmeetmeid, või ei rakenda neid nõuetekohaselt, siis saab ta vastutada vaid </w:t>
      </w:r>
      <w:proofErr w:type="spellStart"/>
      <w:r w:rsidR="00D85861" w:rsidRPr="000D2B41">
        <w:t>krüptovarateenuse</w:t>
      </w:r>
      <w:proofErr w:type="spellEnd"/>
      <w:r w:rsidR="00D85861" w:rsidRPr="000D2B41">
        <w:t xml:space="preserve"> osutaja</w:t>
      </w:r>
      <w:r w:rsidRPr="000D2B41">
        <w:t xml:space="preserve"> ees vastavalt nendevahelisele õigussuhtele.</w:t>
      </w:r>
    </w:p>
    <w:p w14:paraId="61A5B235" w14:textId="77777777" w:rsidR="00CA11B8" w:rsidRPr="000D2B41" w:rsidRDefault="00CA11B8" w:rsidP="000D2B41">
      <w:pPr>
        <w:jc w:val="both"/>
      </w:pPr>
    </w:p>
    <w:p w14:paraId="70628EA4" w14:textId="09FF19E5" w:rsidR="00C85EF5" w:rsidRPr="000D2B41" w:rsidRDefault="00C85EF5" w:rsidP="000D2B41">
      <w:pPr>
        <w:jc w:val="both"/>
        <w:rPr>
          <w:b/>
          <w:bCs/>
          <w:vertAlign w:val="superscript"/>
        </w:rPr>
      </w:pPr>
      <w:r w:rsidRPr="000D2B41">
        <w:rPr>
          <w:b/>
          <w:bCs/>
        </w:rPr>
        <w:t>Hoolsusmeetmete rakendussätted</w:t>
      </w:r>
      <w:r w:rsidR="00256187" w:rsidRPr="000D2B41">
        <w:rPr>
          <w:b/>
          <w:bCs/>
        </w:rPr>
        <w:t>, MTVS täiendamine §ga 23</w:t>
      </w:r>
      <w:r w:rsidR="00256187" w:rsidRPr="000D2B41">
        <w:rPr>
          <w:b/>
          <w:bCs/>
          <w:vertAlign w:val="superscript"/>
        </w:rPr>
        <w:t>7</w:t>
      </w:r>
    </w:p>
    <w:p w14:paraId="5B97AB13" w14:textId="77777777" w:rsidR="003E6783" w:rsidRPr="000D2B41" w:rsidRDefault="003E6783" w:rsidP="000D2B41">
      <w:pPr>
        <w:jc w:val="both"/>
        <w:rPr>
          <w:b/>
          <w:bCs/>
        </w:rPr>
      </w:pPr>
    </w:p>
    <w:p w14:paraId="100716E7" w14:textId="1F3CDABE" w:rsidR="00C85EF5" w:rsidRPr="000D2B41" w:rsidRDefault="00C85EF5" w:rsidP="000D2B41">
      <w:pPr>
        <w:jc w:val="both"/>
      </w:pPr>
      <w:r w:rsidRPr="000D2B41">
        <w:t xml:space="preserve">Eelnõuga kehtestatav aruandlusreeglistik eeldab </w:t>
      </w:r>
      <w:proofErr w:type="spellStart"/>
      <w:r w:rsidRPr="000D2B41">
        <w:t>krüptovarateenuse</w:t>
      </w:r>
      <w:proofErr w:type="spellEnd"/>
      <w:r w:rsidRPr="000D2B41">
        <w:t xml:space="preserve"> ostuajalt toimivat IT taristut, mis on suuteline koguma ning muul viisil fikseerima vajalikku infot ning seda edastama maksuhaldurile. On mõistetav, et sellise IT taristu loomine vajab ressurssi ning aega, mistõttu võib hoolsusmeetmete rakendamise kohene nõudmine kogu olemasoleva kliendibaasi suhtes muutuda arvestatavaks </w:t>
      </w:r>
      <w:r w:rsidR="00674E81" w:rsidRPr="000D2B41">
        <w:t>koormuseks</w:t>
      </w:r>
      <w:r w:rsidRPr="000D2B41">
        <w:t xml:space="preserve">. Seetõttu </w:t>
      </w:r>
      <w:r w:rsidR="00674E81" w:rsidRPr="000D2B41">
        <w:t>nähakse rakendussättega ette</w:t>
      </w:r>
      <w:r w:rsidRPr="000D2B41">
        <w:t xml:space="preserve"> </w:t>
      </w:r>
      <w:r w:rsidR="00674E81" w:rsidRPr="000D2B41">
        <w:t>täiendav kalendriaasta,</w:t>
      </w:r>
      <w:r w:rsidRPr="000D2B41">
        <w:t xml:space="preserve"> mil</w:t>
      </w:r>
      <w:r w:rsidR="00AC1C92" w:rsidRPr="000D2B41">
        <w:t>le jooksul</w:t>
      </w:r>
      <w:r w:rsidR="00983CAB" w:rsidRPr="000D2B41">
        <w:t xml:space="preserve"> hankida aruandluskohustuste jõustumise ajaks olemas olevate klientide kinnitus nende </w:t>
      </w:r>
      <w:proofErr w:type="spellStart"/>
      <w:r w:rsidR="00983CAB" w:rsidRPr="000D2B41">
        <w:t>residentsuse</w:t>
      </w:r>
      <w:proofErr w:type="spellEnd"/>
      <w:r w:rsidR="00983CAB" w:rsidRPr="000D2B41">
        <w:t xml:space="preserve"> kohta</w:t>
      </w:r>
      <w:r w:rsidRPr="000D2B41">
        <w:t xml:space="preserve">. </w:t>
      </w:r>
      <w:r w:rsidR="001B65FC" w:rsidRPr="000D2B41">
        <w:t xml:space="preserve">2026. aastast tuleb koguda jooksvalt teavet uute klientide </w:t>
      </w:r>
      <w:proofErr w:type="spellStart"/>
      <w:r w:rsidR="001B65FC" w:rsidRPr="000D2B41">
        <w:t>residentsuse</w:t>
      </w:r>
      <w:proofErr w:type="spellEnd"/>
      <w:r w:rsidR="001B65FC" w:rsidRPr="000D2B41">
        <w:t xml:space="preserve"> kohta ning </w:t>
      </w:r>
      <w:r w:rsidR="007F6ECF" w:rsidRPr="000D2B41">
        <w:t xml:space="preserve">2027. aasta 1 jaanuariks ka kõigi varasemalt olemas olnud klientide </w:t>
      </w:r>
      <w:proofErr w:type="spellStart"/>
      <w:r w:rsidR="007F6ECF" w:rsidRPr="000D2B41">
        <w:t>residentsuse</w:t>
      </w:r>
      <w:proofErr w:type="spellEnd"/>
      <w:r w:rsidR="007F6ECF" w:rsidRPr="000D2B41">
        <w:t xml:space="preserve"> kohta.</w:t>
      </w:r>
    </w:p>
    <w:p w14:paraId="08BF7D4B" w14:textId="77777777" w:rsidR="00C85EF5" w:rsidRPr="000D2B41" w:rsidRDefault="00C85EF5" w:rsidP="000D2B41">
      <w:pPr>
        <w:jc w:val="both"/>
      </w:pPr>
    </w:p>
    <w:p w14:paraId="338C0841" w14:textId="62771D0F" w:rsidR="001630E1" w:rsidRPr="000D2B41" w:rsidRDefault="001630E1" w:rsidP="000D2B41">
      <w:pPr>
        <w:jc w:val="both"/>
      </w:pPr>
      <w:r w:rsidRPr="000D2B41">
        <w:t xml:space="preserve">Aruandlusega hõlmatud periood on sarnaselt finantskontode alase teabevahetusega üks kalendriaasta. </w:t>
      </w:r>
      <w:r w:rsidR="00A10722" w:rsidRPr="000D2B41">
        <w:t>Teabe</w:t>
      </w:r>
      <w:r w:rsidRPr="000D2B41">
        <w:t xml:space="preserve"> esitamise tähtaeg </w:t>
      </w:r>
      <w:r w:rsidR="00A10722" w:rsidRPr="000D2B41">
        <w:t xml:space="preserve">sätestatakse eelnõus sarnaselt finantskontode teabe esitamise tähtajaga. </w:t>
      </w:r>
      <w:r w:rsidR="00445EAF" w:rsidRPr="000D2B41">
        <w:t>M</w:t>
      </w:r>
      <w:r w:rsidRPr="000D2B41">
        <w:t>aksuhalduri</w:t>
      </w:r>
      <w:r w:rsidR="00445EAF" w:rsidRPr="000D2B41">
        <w:t>d</w:t>
      </w:r>
      <w:r w:rsidRPr="000D2B41">
        <w:t xml:space="preserve"> vahe</w:t>
      </w:r>
      <w:r w:rsidR="00445EAF" w:rsidRPr="000D2B41">
        <w:t>tavad kogutud</w:t>
      </w:r>
      <w:r w:rsidRPr="000D2B41">
        <w:t xml:space="preserve"> tea</w:t>
      </w:r>
      <w:r w:rsidR="00445EAF" w:rsidRPr="000D2B41">
        <w:t>vet</w:t>
      </w:r>
      <w:r w:rsidRPr="000D2B41">
        <w:t xml:space="preserve"> </w:t>
      </w:r>
      <w:r w:rsidR="00445EAF" w:rsidRPr="000D2B41">
        <w:t>iga aasta</w:t>
      </w:r>
      <w:r w:rsidRPr="000D2B41">
        <w:t xml:space="preserve"> septembri lõpuks.</w:t>
      </w:r>
    </w:p>
    <w:p w14:paraId="1E257677" w14:textId="77777777" w:rsidR="001630E1" w:rsidRPr="000D2B41" w:rsidRDefault="001630E1" w:rsidP="000D2B41"/>
    <w:p w14:paraId="1E3E6655" w14:textId="4BA94F72" w:rsidR="001630E1" w:rsidRPr="000D2B41" w:rsidRDefault="00B70D5C" w:rsidP="000D2B41">
      <w:pPr>
        <w:jc w:val="both"/>
      </w:pPr>
      <w:proofErr w:type="spellStart"/>
      <w:r w:rsidRPr="000D2B41">
        <w:t>Krüptovara</w:t>
      </w:r>
      <w:proofErr w:type="spellEnd"/>
      <w:r w:rsidR="001630E1" w:rsidRPr="000D2B41">
        <w:t xml:space="preserve"> teabevahetuse kanalina näeb direktiiv</w:t>
      </w:r>
      <w:r w:rsidR="00691B4B" w:rsidRPr="000D2B41">
        <w:t xml:space="preserve"> </w:t>
      </w:r>
      <w:r w:rsidR="001630E1" w:rsidRPr="000D2B41">
        <w:t>ette Euroopa komisjoni poolt loodava keskse andmebaasi</w:t>
      </w:r>
      <w:r w:rsidR="001630E1" w:rsidRPr="000D2B41">
        <w:rPr>
          <w:rStyle w:val="Allmrkuseviide"/>
        </w:rPr>
        <w:footnoteReference w:id="13"/>
      </w:r>
      <w:r w:rsidR="001630E1" w:rsidRPr="000D2B41">
        <w:t xml:space="preserve">. Samas korras, st keskse andmebaasi kaudu, kogutakse teavet suurkontsernide </w:t>
      </w:r>
      <w:proofErr w:type="spellStart"/>
      <w:r w:rsidR="001630E1" w:rsidRPr="000D2B41">
        <w:t>riikidepõhiste</w:t>
      </w:r>
      <w:proofErr w:type="spellEnd"/>
      <w:r w:rsidR="001630E1" w:rsidRPr="000D2B41">
        <w:t xml:space="preserve"> aruannete kohta ja piiriüleste maksuskeemide kohta. Võrdlusena, finantskontode alane teabevahetus on riikide vahel kahepoolne. </w:t>
      </w:r>
    </w:p>
    <w:p w14:paraId="5AE8A012" w14:textId="77777777" w:rsidR="001630E1" w:rsidRPr="000D2B41" w:rsidRDefault="001630E1" w:rsidP="000D2B41"/>
    <w:p w14:paraId="58431B86" w14:textId="33C4B5A7" w:rsidR="003F210E" w:rsidRPr="000D2B41" w:rsidRDefault="003F210E" w:rsidP="000D2B41">
      <w:pPr>
        <w:jc w:val="both"/>
        <w:rPr>
          <w:b/>
          <w:bCs/>
        </w:rPr>
      </w:pPr>
      <w:r w:rsidRPr="000D2B41">
        <w:rPr>
          <w:b/>
          <w:bCs/>
        </w:rPr>
        <w:t>MTVS § 8</w:t>
      </w:r>
      <w:r w:rsidRPr="000D2B41">
        <w:rPr>
          <w:b/>
          <w:bCs/>
          <w:vertAlign w:val="superscript"/>
        </w:rPr>
        <w:t>16</w:t>
      </w:r>
      <w:r w:rsidRPr="000D2B41">
        <w:rPr>
          <w:b/>
          <w:bCs/>
        </w:rPr>
        <w:t>.   </w:t>
      </w:r>
      <w:proofErr w:type="spellStart"/>
      <w:r w:rsidRPr="000D2B41">
        <w:rPr>
          <w:b/>
          <w:bCs/>
        </w:rPr>
        <w:t>Krüptovarateenuse</w:t>
      </w:r>
      <w:proofErr w:type="spellEnd"/>
      <w:r w:rsidRPr="000D2B41">
        <w:rPr>
          <w:b/>
          <w:bCs/>
        </w:rPr>
        <w:t xml:space="preserve"> osutaja registreerimine</w:t>
      </w:r>
    </w:p>
    <w:p w14:paraId="303F22F7" w14:textId="77777777" w:rsidR="001630E1" w:rsidRPr="000D2B41" w:rsidRDefault="001630E1" w:rsidP="000D2B41"/>
    <w:p w14:paraId="368B9261" w14:textId="3ACF5F5B" w:rsidR="00A9083C" w:rsidRPr="000D2B41" w:rsidRDefault="00271714" w:rsidP="000D2B41">
      <w:pPr>
        <w:jc w:val="both"/>
      </w:pPr>
      <w:proofErr w:type="spellStart"/>
      <w:r w:rsidRPr="000D2B41">
        <w:t>MTVSist</w:t>
      </w:r>
      <w:proofErr w:type="spellEnd"/>
      <w:r w:rsidRPr="000D2B41">
        <w:t xml:space="preserve"> tulenevate kohustuste täitmise üle </w:t>
      </w:r>
      <w:r w:rsidR="00F64048" w:rsidRPr="000D2B41">
        <w:t>on oluline järele valvata, et tagada kohustatud isikute võrdne kohtlemine</w:t>
      </w:r>
      <w:r w:rsidR="00123C64" w:rsidRPr="000D2B41">
        <w:t>, sh piiriüleselt. Järelevalves on olulisel kohal ülevaade turul tegutsevatest ettevõtjatest</w:t>
      </w:r>
      <w:r w:rsidR="00220FFF" w:rsidRPr="000D2B41">
        <w:t xml:space="preserve">. </w:t>
      </w:r>
      <w:proofErr w:type="spellStart"/>
      <w:r w:rsidR="00220FFF" w:rsidRPr="000D2B41">
        <w:t>MiCA</w:t>
      </w:r>
      <w:proofErr w:type="spellEnd"/>
      <w:r w:rsidR="00220FFF" w:rsidRPr="000D2B41">
        <w:t xml:space="preserve"> alusel tegutsevad </w:t>
      </w:r>
      <w:proofErr w:type="spellStart"/>
      <w:r w:rsidR="00220FFF" w:rsidRPr="000D2B41">
        <w:t>krüptovarateenuse</w:t>
      </w:r>
      <w:proofErr w:type="spellEnd"/>
      <w:r w:rsidR="00220FFF" w:rsidRPr="000D2B41">
        <w:t xml:space="preserve"> osutajad on finantsinspektsiooni vaateväljas ning teave tegevusloa saanud</w:t>
      </w:r>
      <w:r w:rsidR="00CD3E92" w:rsidRPr="000D2B41">
        <w:t xml:space="preserve"> või </w:t>
      </w:r>
      <w:proofErr w:type="spellStart"/>
      <w:r w:rsidR="00A80AA7" w:rsidRPr="000D2B41">
        <w:t>MiCA</w:t>
      </w:r>
      <w:proofErr w:type="spellEnd"/>
      <w:r w:rsidR="00A80AA7" w:rsidRPr="000D2B41">
        <w:t xml:space="preserve"> artik</w:t>
      </w:r>
      <w:r w:rsidR="000E6A4E" w:rsidRPr="000D2B41">
        <w:t>kel</w:t>
      </w:r>
      <w:r w:rsidR="00A80AA7" w:rsidRPr="000D2B41">
        <w:t xml:space="preserve"> 60 kohase teavituse teinud</w:t>
      </w:r>
      <w:r w:rsidR="00220FFF" w:rsidRPr="000D2B41">
        <w:t xml:space="preserve"> ettevõtjate kohta on </w:t>
      </w:r>
      <w:r w:rsidR="00840DDA" w:rsidRPr="000D2B41">
        <w:t>olemas</w:t>
      </w:r>
      <w:r w:rsidR="00515009" w:rsidRPr="000D2B41">
        <w:rPr>
          <w:rStyle w:val="Allmrkuseviide"/>
        </w:rPr>
        <w:footnoteReference w:id="14"/>
      </w:r>
      <w:r w:rsidR="00840DDA" w:rsidRPr="000D2B41">
        <w:t xml:space="preserve">. </w:t>
      </w:r>
      <w:proofErr w:type="spellStart"/>
      <w:r w:rsidR="00840DDA" w:rsidRPr="000D2B41">
        <w:t>Krüptovara</w:t>
      </w:r>
      <w:proofErr w:type="spellEnd"/>
      <w:r w:rsidR="00840DDA" w:rsidRPr="000D2B41">
        <w:t xml:space="preserve"> puudutav </w:t>
      </w:r>
      <w:r w:rsidR="00B81009" w:rsidRPr="000D2B41">
        <w:t xml:space="preserve">maksualane </w:t>
      </w:r>
      <w:r w:rsidR="00840DDA" w:rsidRPr="000D2B41">
        <w:t xml:space="preserve">aruandluskohustus võib aga üksikjuhtudel olla ka </w:t>
      </w:r>
      <w:r w:rsidR="00861A08" w:rsidRPr="000D2B41">
        <w:t xml:space="preserve">ettevõtjatel, kes </w:t>
      </w:r>
      <w:proofErr w:type="spellStart"/>
      <w:r w:rsidR="00861A08" w:rsidRPr="000D2B41">
        <w:t>MiCA</w:t>
      </w:r>
      <w:proofErr w:type="spellEnd"/>
      <w:r w:rsidR="00861A08" w:rsidRPr="000D2B41">
        <w:t xml:space="preserve"> reguleerimisalasse ei jää. EL</w:t>
      </w:r>
      <w:r w:rsidR="00487C4A" w:rsidRPr="000D2B41">
        <w:t xml:space="preserve"> residentidele teenuseid pakkuvatest sellistest </w:t>
      </w:r>
      <w:proofErr w:type="spellStart"/>
      <w:r w:rsidR="00487C4A" w:rsidRPr="000D2B41">
        <w:t>krüptovaraettevõtjatest</w:t>
      </w:r>
      <w:proofErr w:type="spellEnd"/>
      <w:r w:rsidR="00487C4A" w:rsidRPr="000D2B41">
        <w:t xml:space="preserve"> ülevaate saamiseks </w:t>
      </w:r>
      <w:r w:rsidR="00B223A9" w:rsidRPr="000D2B41">
        <w:t>nähakse neile ette registreerimiskohustus ühes EL liikmesriigis, mille</w:t>
      </w:r>
      <w:r w:rsidR="00B81009" w:rsidRPr="000D2B41">
        <w:t xml:space="preserve">ga </w:t>
      </w:r>
      <w:r w:rsidR="00F94C70" w:rsidRPr="000D2B41">
        <w:t>ettevõtjal on asjakohane seos</w:t>
      </w:r>
      <w:r w:rsidR="00B223A9" w:rsidRPr="000D2B41">
        <w:t>.</w:t>
      </w:r>
      <w:r w:rsidR="00B846C3" w:rsidRPr="000D2B41">
        <w:t xml:space="preserve"> Registreeritud </w:t>
      </w:r>
      <w:proofErr w:type="spellStart"/>
      <w:r w:rsidR="00B846C3" w:rsidRPr="000D2B41">
        <w:t>krüptovarateenuse</w:t>
      </w:r>
      <w:proofErr w:type="spellEnd"/>
      <w:r w:rsidR="00B846C3" w:rsidRPr="000D2B41">
        <w:t xml:space="preserve"> osutaja</w:t>
      </w:r>
      <w:r w:rsidR="0093594C" w:rsidRPr="000D2B41">
        <w:t>te nimekirja jagavad liikmesriigid keskses, komisjoni loodud andmebaasis.</w:t>
      </w:r>
      <w:r w:rsidR="00975B07" w:rsidRPr="000D2B41">
        <w:t xml:space="preserve"> Euroopa komisjoni tuleb teavitada ka </w:t>
      </w:r>
      <w:proofErr w:type="spellStart"/>
      <w:r w:rsidR="00975B07" w:rsidRPr="000D2B41">
        <w:t>krüptovarateenuse</w:t>
      </w:r>
      <w:proofErr w:type="spellEnd"/>
      <w:r w:rsidR="00975B07" w:rsidRPr="000D2B41">
        <w:t xml:space="preserve"> osutajast, kes jätab end registreerimata. Direktiivi rakendamiseks näeb eelnõu ette kohustuse </w:t>
      </w:r>
      <w:proofErr w:type="spellStart"/>
      <w:r w:rsidR="00975B07" w:rsidRPr="000D2B41">
        <w:t>MTA-l</w:t>
      </w:r>
      <w:proofErr w:type="spellEnd"/>
      <w:r w:rsidR="00975B07" w:rsidRPr="000D2B41">
        <w:t xml:space="preserve"> teha teiste liikmesriikide maksuhalduritega koostööd, et tagada EL-is tegutsevate </w:t>
      </w:r>
      <w:proofErr w:type="spellStart"/>
      <w:r w:rsidR="00975B07" w:rsidRPr="000D2B41">
        <w:t>krüptovarateenuse</w:t>
      </w:r>
      <w:proofErr w:type="spellEnd"/>
      <w:r w:rsidR="00975B07" w:rsidRPr="000D2B41">
        <w:t xml:space="preserve"> osutajate registreerimine.</w:t>
      </w:r>
    </w:p>
    <w:p w14:paraId="127E56BD" w14:textId="77777777" w:rsidR="00A9083C" w:rsidRPr="000D2B41" w:rsidRDefault="00A9083C" w:rsidP="000D2B41"/>
    <w:p w14:paraId="4ABA950E" w14:textId="6CB42BC2" w:rsidR="000D59BC" w:rsidRPr="000D2B41" w:rsidRDefault="0093594C" w:rsidP="000D2B41">
      <w:pPr>
        <w:jc w:val="both"/>
      </w:pPr>
      <w:r w:rsidRPr="000D2B41">
        <w:t>Registreerimiskohustusega</w:t>
      </w:r>
      <w:r w:rsidR="00B223A9" w:rsidRPr="000D2B41">
        <w:t xml:space="preserve"> </w:t>
      </w:r>
      <w:proofErr w:type="spellStart"/>
      <w:r w:rsidR="00B223A9" w:rsidRPr="000D2B41">
        <w:t>krüptovarateenuse</w:t>
      </w:r>
      <w:proofErr w:type="spellEnd"/>
      <w:r w:rsidR="00B223A9" w:rsidRPr="000D2B41">
        <w:t xml:space="preserve"> osutajateks on</w:t>
      </w:r>
      <w:r w:rsidR="000D59BC" w:rsidRPr="000D2B41">
        <w:t xml:space="preserve"> direktiivi lisa 6 1. jao A jaotise lõikes 2</w:t>
      </w:r>
      <w:r w:rsidR="0086577E" w:rsidRPr="000D2B41">
        <w:t xml:space="preserve"> ja B jaotises</w:t>
      </w:r>
      <w:r w:rsidR="000D59BC" w:rsidRPr="000D2B41">
        <w:t xml:space="preserve"> nimetatud</w:t>
      </w:r>
      <w:r w:rsidR="002C5C4D" w:rsidRPr="000D2B41">
        <w:t xml:space="preserve"> füüsilised või juriidilised</w:t>
      </w:r>
      <w:r w:rsidR="000D59BC" w:rsidRPr="000D2B41">
        <w:t xml:space="preserve"> </w:t>
      </w:r>
      <w:r w:rsidR="00B223A9" w:rsidRPr="000D2B41">
        <w:t>isikud</w:t>
      </w:r>
      <w:r w:rsidR="000D59BC" w:rsidRPr="000D2B41">
        <w:t>, kes ei tegutse Euroopa Liidu määruse alusel, kuid kes võimalda</w:t>
      </w:r>
      <w:r w:rsidR="00B223A9" w:rsidRPr="000D2B41">
        <w:t>vad</w:t>
      </w:r>
      <w:r w:rsidR="000D59BC" w:rsidRPr="000D2B41">
        <w:t xml:space="preserve"> aruandkohustusega hõlmatud </w:t>
      </w:r>
      <w:proofErr w:type="spellStart"/>
      <w:r w:rsidR="000D59BC" w:rsidRPr="000D2B41">
        <w:t>krüptovara</w:t>
      </w:r>
      <w:proofErr w:type="spellEnd"/>
      <w:r w:rsidR="000D59BC" w:rsidRPr="000D2B41">
        <w:t xml:space="preserve"> kasutajal teha aruandekohustusega hõlmatud </w:t>
      </w:r>
      <w:proofErr w:type="spellStart"/>
      <w:r w:rsidR="000D59BC" w:rsidRPr="000D2B41">
        <w:t>krüptovara</w:t>
      </w:r>
      <w:proofErr w:type="spellEnd"/>
      <w:r w:rsidR="000D59BC" w:rsidRPr="000D2B41">
        <w:t xml:space="preserve"> tehinguid. </w:t>
      </w:r>
    </w:p>
    <w:p w14:paraId="72F516C5" w14:textId="77777777" w:rsidR="000D59BC" w:rsidRPr="000D2B41" w:rsidRDefault="000D59BC" w:rsidP="000D2B41">
      <w:pPr>
        <w:jc w:val="both"/>
      </w:pPr>
    </w:p>
    <w:p w14:paraId="3F7777DB" w14:textId="54781E6B" w:rsidR="000D59BC" w:rsidRPr="000D2B41" w:rsidRDefault="007079A0" w:rsidP="000D2B41">
      <w:pPr>
        <w:jc w:val="both"/>
      </w:pPr>
      <w:r w:rsidRPr="000D2B41">
        <w:t xml:space="preserve">Registreerimiskohustus tuleb täita enne </w:t>
      </w:r>
      <w:proofErr w:type="spellStart"/>
      <w:r w:rsidRPr="000D2B41">
        <w:t>krüptovara</w:t>
      </w:r>
      <w:proofErr w:type="spellEnd"/>
      <w:r w:rsidRPr="000D2B41">
        <w:t xml:space="preserve"> teabe nö esmakordse</w:t>
      </w:r>
      <w:r w:rsidR="000D59BC" w:rsidRPr="000D2B41">
        <w:t xml:space="preserve"> esitamise tähta</w:t>
      </w:r>
      <w:r w:rsidRPr="000D2B41">
        <w:t>ega (</w:t>
      </w:r>
      <w:r w:rsidR="00C34690" w:rsidRPr="000D2B41">
        <w:t xml:space="preserve">kalendriaasta </w:t>
      </w:r>
      <w:commentRangeStart w:id="7"/>
      <w:del w:id="8" w:author="Katariina Kärsten - JUSTDIGI" w:date="2025-09-24T17:00:00Z" w16du:dateUtc="2025-09-24T14:00:00Z">
        <w:r w:rsidR="00C34690" w:rsidRPr="000D2B41" w:rsidDel="00FF7830">
          <w:delText>31</w:delText>
        </w:r>
      </w:del>
      <w:ins w:id="9" w:author="Katariina Kärsten - JUSTDIGI" w:date="2025-09-24T17:00:00Z" w16du:dateUtc="2025-09-24T14:00:00Z">
        <w:r w:rsidR="00FF7830">
          <w:t>30</w:t>
        </w:r>
      </w:ins>
      <w:r w:rsidR="00C34690" w:rsidRPr="000D2B41">
        <w:t>. juunil</w:t>
      </w:r>
      <w:commentRangeEnd w:id="7"/>
      <w:r w:rsidR="00FF7830">
        <w:rPr>
          <w:rStyle w:val="Kommentaariviide"/>
        </w:rPr>
        <w:commentReference w:id="7"/>
      </w:r>
      <w:r w:rsidR="00C34690" w:rsidRPr="000D2B41">
        <w:t>)</w:t>
      </w:r>
      <w:r w:rsidR="000D59BC" w:rsidRPr="000D2B41">
        <w:t>.</w:t>
      </w:r>
    </w:p>
    <w:p w14:paraId="653DE2CD" w14:textId="77777777" w:rsidR="000D59BC" w:rsidRPr="000D2B41" w:rsidRDefault="000D59BC" w:rsidP="000D2B41">
      <w:pPr>
        <w:jc w:val="both"/>
      </w:pPr>
    </w:p>
    <w:p w14:paraId="1232AEF0" w14:textId="2F6E14DF" w:rsidR="000D59BC" w:rsidRPr="000D2B41" w:rsidRDefault="00C34690" w:rsidP="000D2B41">
      <w:pPr>
        <w:jc w:val="both"/>
      </w:pPr>
      <w:proofErr w:type="spellStart"/>
      <w:r w:rsidRPr="000D2B41">
        <w:t>K</w:t>
      </w:r>
      <w:r w:rsidR="000D59BC" w:rsidRPr="000D2B41">
        <w:t>rüptovarateenuse</w:t>
      </w:r>
      <w:proofErr w:type="spellEnd"/>
      <w:r w:rsidR="000D59BC" w:rsidRPr="000D2B41">
        <w:t xml:space="preserve"> osutaja</w:t>
      </w:r>
      <w:r w:rsidRPr="000D2B41">
        <w:t xml:space="preserve">l on teataval määral vabadus </w:t>
      </w:r>
      <w:r w:rsidR="00C82775" w:rsidRPr="000D2B41">
        <w:t>valida üks liikmesriik,</w:t>
      </w:r>
      <w:r w:rsidR="00133AD2" w:rsidRPr="000D2B41">
        <w:t xml:space="preserve"> </w:t>
      </w:r>
      <w:r w:rsidR="00C82775" w:rsidRPr="000D2B41">
        <w:t xml:space="preserve">mille maksuhalduri juures end registreerida. Registreerimiskohustuse tekkimiseks peab </w:t>
      </w:r>
      <w:r w:rsidR="00133AD2" w:rsidRPr="000D2B41">
        <w:t xml:space="preserve">tal lisaks EL residendist klientidele olema </w:t>
      </w:r>
      <w:r w:rsidR="00C82775" w:rsidRPr="000D2B41">
        <w:t xml:space="preserve">liikmesriigiga mõni seostest, mis on </w:t>
      </w:r>
      <w:r w:rsidR="00133AD2" w:rsidRPr="000D2B41">
        <w:t>sätestatud</w:t>
      </w:r>
      <w:r w:rsidR="000D59BC" w:rsidRPr="000D2B41">
        <w:t xml:space="preserve"> direktiivi lisa 6 1. jao A jaotise lõikes 2</w:t>
      </w:r>
      <w:r w:rsidR="0086577E" w:rsidRPr="000D2B41">
        <w:t xml:space="preserve"> ja B jaotises</w:t>
      </w:r>
      <w:r w:rsidR="000D59BC" w:rsidRPr="000D2B41">
        <w:t>.</w:t>
      </w:r>
      <w:r w:rsidR="00133AD2" w:rsidRPr="000D2B41">
        <w:t xml:space="preserve"> </w:t>
      </w:r>
      <w:r w:rsidR="000A6FCD" w:rsidRPr="000D2B41">
        <w:t xml:space="preserve">Registreerimisel </w:t>
      </w:r>
      <w:r w:rsidR="00A8282B" w:rsidRPr="000D2B41">
        <w:t xml:space="preserve">tuleb lähtuda tugevaimast võimalikust seosest </w:t>
      </w:r>
      <w:r w:rsidR="00CA5D4B" w:rsidRPr="000D2B41">
        <w:t xml:space="preserve">liikmesriigiga. Vähenevas suunas </w:t>
      </w:r>
      <w:r w:rsidR="002C5C4D" w:rsidRPr="000D2B41">
        <w:t xml:space="preserve">on piisavaks seoseks </w:t>
      </w:r>
      <w:proofErr w:type="spellStart"/>
      <w:r w:rsidR="002C5C4D" w:rsidRPr="000D2B41">
        <w:t>residentsus</w:t>
      </w:r>
      <w:proofErr w:type="spellEnd"/>
      <w:r w:rsidR="002C5C4D" w:rsidRPr="000D2B41">
        <w:t xml:space="preserve"> maksustamise mõttes, </w:t>
      </w:r>
      <w:r w:rsidR="00A64E56" w:rsidRPr="000D2B41">
        <w:t>asutamiskoht või</w:t>
      </w:r>
      <w:r w:rsidR="00423656" w:rsidRPr="000D2B41">
        <w:t xml:space="preserve"> maksustamisalase aruandluse koht, </w:t>
      </w:r>
      <w:r w:rsidR="00A77C36" w:rsidRPr="000D2B41">
        <w:t xml:space="preserve">juhtimiskoht, tegevuskoht. Kui sama seos on mitme liikmesriigiga, valib isik ise ühe </w:t>
      </w:r>
      <w:r w:rsidR="00A71505" w:rsidRPr="000D2B41">
        <w:t>liikmesriigi, mille maksuhalduri juures end registreerib</w:t>
      </w:r>
      <w:r w:rsidR="1B97BE46" w:rsidRPr="000D2B41">
        <w:t>.</w:t>
      </w:r>
    </w:p>
    <w:p w14:paraId="3D6DE635" w14:textId="77777777" w:rsidR="000D59BC" w:rsidRPr="000D2B41" w:rsidRDefault="000D59BC" w:rsidP="000D2B41">
      <w:pPr>
        <w:jc w:val="both"/>
      </w:pPr>
    </w:p>
    <w:p w14:paraId="52722AB6" w14:textId="4FEEBC13" w:rsidR="000D59BC" w:rsidRPr="000D2B41" w:rsidRDefault="000D59BC" w:rsidP="000D2B41">
      <w:pPr>
        <w:jc w:val="both"/>
      </w:pPr>
      <w:r w:rsidRPr="000D2B41">
        <w:t xml:space="preserve">Registreerimisel esitab </w:t>
      </w:r>
      <w:proofErr w:type="spellStart"/>
      <w:r w:rsidRPr="000D2B41">
        <w:t>krüptovarateenuse</w:t>
      </w:r>
      <w:proofErr w:type="spellEnd"/>
      <w:r w:rsidRPr="000D2B41">
        <w:t xml:space="preserve"> osutaja </w:t>
      </w:r>
      <w:r w:rsidR="00DA00CB" w:rsidRPr="000D2B41">
        <w:t>enda üldandmed, maksukohustuslasena registreerimise numbri ning kontakt</w:t>
      </w:r>
      <w:r w:rsidRPr="000D2B41">
        <w:t>andmed</w:t>
      </w:r>
      <w:r w:rsidR="00DA00CB" w:rsidRPr="000D2B41">
        <w:t>.</w:t>
      </w:r>
      <w:r w:rsidR="005B04E7" w:rsidRPr="000D2B41">
        <w:t xml:space="preserve"> Registreerimisel tuleb ära märkida ka </w:t>
      </w:r>
      <w:r w:rsidRPr="000D2B41">
        <w:t>liikmesriigid, mille residendid on tema kliendid</w:t>
      </w:r>
      <w:r w:rsidR="00275F5C" w:rsidRPr="000D2B41">
        <w:t xml:space="preserve"> ning võimalikud</w:t>
      </w:r>
      <w:r w:rsidRPr="000D2B41">
        <w:t xml:space="preserve"> Euroopa Liidu välised jurisdiktsioonid, kellega </w:t>
      </w:r>
      <w:proofErr w:type="spellStart"/>
      <w:r w:rsidRPr="000D2B41">
        <w:t>krüptovarateenuse</w:t>
      </w:r>
      <w:proofErr w:type="spellEnd"/>
      <w:r w:rsidRPr="000D2B41">
        <w:t xml:space="preserve"> osutajal on direktiivi kohane puutumus ning kellel on sõlmitud käesoleva seaduse § 4</w:t>
      </w:r>
      <w:r w:rsidRPr="000D2B41">
        <w:rPr>
          <w:vertAlign w:val="superscript"/>
        </w:rPr>
        <w:t>1</w:t>
      </w:r>
      <w:r w:rsidRPr="000D2B41">
        <w:t xml:space="preserve"> lõikes 1</w:t>
      </w:r>
      <w:r w:rsidRPr="000D2B41">
        <w:rPr>
          <w:vertAlign w:val="superscript"/>
        </w:rPr>
        <w:t>3</w:t>
      </w:r>
      <w:r w:rsidRPr="000D2B41">
        <w:t xml:space="preserve"> nimetatud </w:t>
      </w:r>
      <w:r w:rsidR="00275F5C" w:rsidRPr="000D2B41">
        <w:t xml:space="preserve">teabevahetuse </w:t>
      </w:r>
      <w:r w:rsidRPr="000D2B41">
        <w:t>leping kõigi asjaomaste Euroopa Liidu liikmesriikidega.</w:t>
      </w:r>
    </w:p>
    <w:p w14:paraId="00DD7BD0" w14:textId="77777777" w:rsidR="000D59BC" w:rsidRPr="000D2B41" w:rsidRDefault="000D59BC" w:rsidP="000D2B41">
      <w:pPr>
        <w:jc w:val="both"/>
      </w:pPr>
    </w:p>
    <w:p w14:paraId="01B0C4A3" w14:textId="37CDEA5E" w:rsidR="000D59BC" w:rsidRPr="000D2B41" w:rsidRDefault="000D59BC" w:rsidP="000D2B41">
      <w:pPr>
        <w:jc w:val="both"/>
      </w:pPr>
      <w:r w:rsidRPr="000D2B41">
        <w:t xml:space="preserve">Maksuhaldur tunnistab </w:t>
      </w:r>
      <w:proofErr w:type="spellStart"/>
      <w:r w:rsidRPr="000D2B41">
        <w:t>krüptovarateenuse</w:t>
      </w:r>
      <w:proofErr w:type="spellEnd"/>
      <w:r w:rsidRPr="000D2B41">
        <w:t xml:space="preserve"> osutaja registreeringu kehtetuks, kui:</w:t>
      </w:r>
    </w:p>
    <w:p w14:paraId="75744122" w14:textId="78DC2EAA" w:rsidR="000D59BC" w:rsidRPr="000D2B41" w:rsidRDefault="000D59BC" w:rsidP="000D2B41">
      <w:pPr>
        <w:jc w:val="both"/>
      </w:pPr>
      <w:r w:rsidRPr="000D2B41">
        <w:t>1) </w:t>
      </w:r>
      <w:proofErr w:type="spellStart"/>
      <w:r w:rsidRPr="000D2B41">
        <w:t>krüptovarateenuse</w:t>
      </w:r>
      <w:proofErr w:type="spellEnd"/>
      <w:r w:rsidRPr="000D2B41">
        <w:t xml:space="preserve"> </w:t>
      </w:r>
      <w:r w:rsidR="00F86619" w:rsidRPr="000D2B41">
        <w:t xml:space="preserve">osutaja </w:t>
      </w:r>
      <w:r w:rsidR="009628F9" w:rsidRPr="000D2B41">
        <w:t>tea</w:t>
      </w:r>
      <w:r w:rsidR="00F86619" w:rsidRPr="000D2B41">
        <w:t>tab</w:t>
      </w:r>
      <w:r w:rsidR="009628F9" w:rsidRPr="000D2B41">
        <w:t>,</w:t>
      </w:r>
      <w:r w:rsidRPr="000D2B41">
        <w:t xml:space="preserve"> et tal ei ole enam aruandluskohustusega hõlmatud </w:t>
      </w:r>
      <w:r w:rsidR="0039486C" w:rsidRPr="000D2B41">
        <w:t>kliente</w:t>
      </w:r>
      <w:r w:rsidRPr="000D2B41">
        <w:t>;</w:t>
      </w:r>
    </w:p>
    <w:p w14:paraId="07F39DBC" w14:textId="77777777" w:rsidR="000D59BC" w:rsidRPr="000D2B41" w:rsidRDefault="000D59BC" w:rsidP="000D2B41">
      <w:pPr>
        <w:jc w:val="both"/>
      </w:pPr>
      <w:r w:rsidRPr="000D2B41">
        <w:t xml:space="preserve">2) maksuhalduril on alust arvata, et </w:t>
      </w:r>
      <w:proofErr w:type="spellStart"/>
      <w:r w:rsidRPr="000D2B41">
        <w:t>krüptovarateenuse</w:t>
      </w:r>
      <w:proofErr w:type="spellEnd"/>
      <w:r w:rsidRPr="000D2B41">
        <w:t xml:space="preserve"> osutaja tegevus</w:t>
      </w:r>
      <w:bookmarkStart w:id="10" w:name="para20b29lg1p4"/>
      <w:r w:rsidRPr="000D2B41">
        <w:t xml:space="preserve"> on lõppenud;</w:t>
      </w:r>
    </w:p>
    <w:p w14:paraId="27F6DA63" w14:textId="04E80971" w:rsidR="000D59BC" w:rsidRPr="000D2B41" w:rsidRDefault="000D59BC" w:rsidP="000D2B41">
      <w:pPr>
        <w:jc w:val="both"/>
      </w:pPr>
      <w:r w:rsidRPr="000D2B41">
        <w:t xml:space="preserve">3) </w:t>
      </w:r>
      <w:proofErr w:type="spellStart"/>
      <w:r w:rsidRPr="000D2B41">
        <w:t>krüptovarateenuse</w:t>
      </w:r>
      <w:proofErr w:type="spellEnd"/>
      <w:r w:rsidRPr="000D2B41">
        <w:t xml:space="preserve"> osutaja</w:t>
      </w:r>
      <w:r w:rsidR="00F86619" w:rsidRPr="000D2B41">
        <w:t>l</w:t>
      </w:r>
      <w:r w:rsidRPr="000D2B41">
        <w:t xml:space="preserve"> ei </w:t>
      </w:r>
      <w:r w:rsidR="00F86619" w:rsidRPr="000D2B41">
        <w:t>ole</w:t>
      </w:r>
      <w:r w:rsidRPr="000D2B41">
        <w:t xml:space="preserve"> enam direktiivi</w:t>
      </w:r>
      <w:r w:rsidR="00BC261C" w:rsidRPr="000D2B41">
        <w:t>kohaseid seoseid liikmesriigiga</w:t>
      </w:r>
      <w:r w:rsidRPr="000D2B41">
        <w:t>;</w:t>
      </w:r>
    </w:p>
    <w:p w14:paraId="4424DE6F" w14:textId="77777777" w:rsidR="000D59BC" w:rsidRPr="000D2B41" w:rsidRDefault="000D59BC" w:rsidP="000D2B41">
      <w:pPr>
        <w:jc w:val="both"/>
      </w:pPr>
      <w:r w:rsidRPr="000D2B41">
        <w:t>4) </w:t>
      </w:r>
      <w:proofErr w:type="spellStart"/>
      <w:r w:rsidRPr="000D2B41">
        <w:t>krüptovarateenuse</w:t>
      </w:r>
      <w:proofErr w:type="spellEnd"/>
      <w:r w:rsidRPr="000D2B41">
        <w:t xml:space="preserve"> osutaja ei täida nõuetekohaselt maksuhaldurile teabe esitamise kohustust vaatamata korduvatele meeldetuletustele.</w:t>
      </w:r>
    </w:p>
    <w:p w14:paraId="55761354" w14:textId="77777777" w:rsidR="000D59BC" w:rsidRPr="000D2B41" w:rsidRDefault="000D59BC" w:rsidP="000D2B41">
      <w:pPr>
        <w:jc w:val="both"/>
      </w:pPr>
    </w:p>
    <w:bookmarkEnd w:id="10"/>
    <w:p w14:paraId="120C3214" w14:textId="279F7122" w:rsidR="000D59BC" w:rsidRPr="000D2B41" w:rsidRDefault="00975B07" w:rsidP="000D2B41">
      <w:pPr>
        <w:jc w:val="both"/>
      </w:pPr>
      <w:r w:rsidRPr="000D2B41">
        <w:t xml:space="preserve">Kui </w:t>
      </w:r>
      <w:proofErr w:type="spellStart"/>
      <w:r w:rsidRPr="000D2B41">
        <w:t>MTVSist</w:t>
      </w:r>
      <w:proofErr w:type="spellEnd"/>
      <w:r w:rsidRPr="000D2B41">
        <w:t xml:space="preserve"> tulenevad kohustused jäetakse vaatamata korduvatele meeldetuletustele täitmata,</w:t>
      </w:r>
      <w:r w:rsidR="000D59BC" w:rsidRPr="000D2B41">
        <w:t xml:space="preserve"> tunnistatakse registreering kehtetuks hiljemalt 90 päeva möödumisel teabe esitamise tähtpäevast, kuid mitte enne 30 päeva möödumist viimasest meeldetuletusest.</w:t>
      </w:r>
      <w:r w:rsidRPr="000D2B41">
        <w:t xml:space="preserve"> R</w:t>
      </w:r>
      <w:r w:rsidR="000D59BC" w:rsidRPr="000D2B41">
        <w:t>egistreering</w:t>
      </w:r>
      <w:r w:rsidRPr="000D2B41">
        <w:t>u võib</w:t>
      </w:r>
      <w:r w:rsidR="000D59BC" w:rsidRPr="000D2B41">
        <w:t xml:space="preserve"> taasta</w:t>
      </w:r>
      <w:r w:rsidRPr="000D2B41">
        <w:t>da</w:t>
      </w:r>
      <w:r w:rsidR="000D59BC" w:rsidRPr="000D2B41">
        <w:t xml:space="preserve">, kui </w:t>
      </w:r>
      <w:proofErr w:type="spellStart"/>
      <w:r w:rsidR="000D59BC" w:rsidRPr="000D2B41">
        <w:t>krüptovarateenuse</w:t>
      </w:r>
      <w:proofErr w:type="spellEnd"/>
      <w:r w:rsidR="000D59BC" w:rsidRPr="000D2B41">
        <w:t xml:space="preserve"> osutaja esitab maksuhaldurile piisavad kinnitused kohustuste täitmise kohta ning esitab </w:t>
      </w:r>
      <w:r w:rsidR="004E0894" w:rsidRPr="000D2B41">
        <w:t>ka</w:t>
      </w:r>
      <w:r w:rsidR="000D59BC" w:rsidRPr="000D2B41">
        <w:t xml:space="preserve"> tähtaegselt esitamat</w:t>
      </w:r>
      <w:r w:rsidR="004E0894" w:rsidRPr="000D2B41">
        <w:t>a teabe.</w:t>
      </w:r>
    </w:p>
    <w:p w14:paraId="71492CDC" w14:textId="77777777" w:rsidR="000D59BC" w:rsidRPr="000D2B41" w:rsidRDefault="000D59BC" w:rsidP="000D2B41"/>
    <w:p w14:paraId="5A7B8CC5" w14:textId="73EA4BD6" w:rsidR="00B834C3" w:rsidRPr="000D2B41" w:rsidRDefault="00610182" w:rsidP="000D2B41">
      <w:pPr>
        <w:rPr>
          <w:b/>
          <w:bCs/>
        </w:rPr>
      </w:pPr>
      <w:r w:rsidRPr="000D2B41">
        <w:rPr>
          <w:b/>
          <w:bCs/>
        </w:rPr>
        <w:t xml:space="preserve">MTVS </w:t>
      </w:r>
      <w:r w:rsidR="00B834C3" w:rsidRPr="000D2B41">
        <w:rPr>
          <w:b/>
          <w:bCs/>
        </w:rPr>
        <w:t>§ 20</w:t>
      </w:r>
      <w:r w:rsidR="00B834C3" w:rsidRPr="000D2B41">
        <w:rPr>
          <w:b/>
          <w:bCs/>
          <w:vertAlign w:val="superscript"/>
        </w:rPr>
        <w:t>1</w:t>
      </w:r>
      <w:r w:rsidR="00B834C3" w:rsidRPr="000D2B41">
        <w:rPr>
          <w:b/>
          <w:bCs/>
        </w:rPr>
        <w:t xml:space="preserve"> muutmine, eelotsuste teabevahetus</w:t>
      </w:r>
    </w:p>
    <w:p w14:paraId="1D569941" w14:textId="77777777" w:rsidR="00B834C3" w:rsidRPr="000D2B41" w:rsidRDefault="00B834C3" w:rsidP="000D2B41">
      <w:pPr>
        <w:rPr>
          <w:b/>
          <w:bCs/>
        </w:rPr>
      </w:pPr>
    </w:p>
    <w:p w14:paraId="5A6DC135" w14:textId="48A4417F" w:rsidR="00FB00CF" w:rsidRPr="000D2B41" w:rsidRDefault="00FB00CF" w:rsidP="000D2B41">
      <w:pPr>
        <w:jc w:val="both"/>
      </w:pPr>
      <w:r w:rsidRPr="000D2B41">
        <w:t xml:space="preserve">Eelotsuste alase teabevahetuse jaoks MTA lisateavet ei kogu, vahetatakse olemas olevat teavet riikidega, kellel maksustamisõiguseid võib eelotsus puudutada. Eelotsuse taotlejatele täiendavaid kohustusi teabevahetusega ega </w:t>
      </w:r>
      <w:r w:rsidR="00E62922" w:rsidRPr="000D2B41">
        <w:t>direktiivist tulenevate muudatustega ei kaasne.</w:t>
      </w:r>
    </w:p>
    <w:p w14:paraId="58AB13DC" w14:textId="77777777" w:rsidR="00FB00CF" w:rsidRPr="000D2B41" w:rsidRDefault="00FB00CF" w:rsidP="000D2B41">
      <w:pPr>
        <w:jc w:val="both"/>
      </w:pPr>
    </w:p>
    <w:p w14:paraId="012D2BBC" w14:textId="31B3C576" w:rsidR="001630E1" w:rsidRPr="000D2B41" w:rsidRDefault="00B834C3" w:rsidP="000D2B41">
      <w:pPr>
        <w:jc w:val="both"/>
      </w:pPr>
      <w:r w:rsidRPr="000D2B41">
        <w:t>Muudatusega kehtestatakse v</w:t>
      </w:r>
      <w:r w:rsidR="001630E1" w:rsidRPr="000D2B41">
        <w:t>arakatele üksikisikutele (</w:t>
      </w:r>
      <w:proofErr w:type="spellStart"/>
      <w:r w:rsidR="001630E1" w:rsidRPr="000D2B41">
        <w:rPr>
          <w:i/>
          <w:iCs/>
        </w:rPr>
        <w:t>high</w:t>
      </w:r>
      <w:proofErr w:type="spellEnd"/>
      <w:r w:rsidR="001630E1" w:rsidRPr="000D2B41">
        <w:rPr>
          <w:i/>
          <w:iCs/>
        </w:rPr>
        <w:t xml:space="preserve"> net </w:t>
      </w:r>
      <w:proofErr w:type="spellStart"/>
      <w:r w:rsidR="001630E1" w:rsidRPr="000D2B41">
        <w:rPr>
          <w:i/>
          <w:iCs/>
        </w:rPr>
        <w:t>worth</w:t>
      </w:r>
      <w:proofErr w:type="spellEnd"/>
      <w:r w:rsidR="001630E1" w:rsidRPr="000D2B41">
        <w:rPr>
          <w:i/>
          <w:iCs/>
        </w:rPr>
        <w:t xml:space="preserve"> </w:t>
      </w:r>
      <w:proofErr w:type="spellStart"/>
      <w:r w:rsidR="001630E1" w:rsidRPr="000D2B41">
        <w:rPr>
          <w:i/>
          <w:iCs/>
        </w:rPr>
        <w:t>individuals</w:t>
      </w:r>
      <w:proofErr w:type="spellEnd"/>
      <w:r w:rsidR="001630E1" w:rsidRPr="000D2B41">
        <w:t>) antud piiriüleste eelotsuste</w:t>
      </w:r>
      <w:r w:rsidRPr="000D2B41">
        <w:t xml:space="preserve"> </w:t>
      </w:r>
      <w:r w:rsidR="00B669A1" w:rsidRPr="000D2B41">
        <w:t>vahetamine maksuhaldurite vahel.</w:t>
      </w:r>
      <w:r w:rsidR="00244C0B" w:rsidRPr="000D2B41">
        <w:t xml:space="preserve"> </w:t>
      </w:r>
    </w:p>
    <w:p w14:paraId="429EB70E" w14:textId="77777777" w:rsidR="00B669A1" w:rsidRPr="000D2B41" w:rsidRDefault="00B669A1" w:rsidP="000D2B41"/>
    <w:p w14:paraId="1F58546F" w14:textId="77777777" w:rsidR="00784BD0" w:rsidRPr="000D2B41" w:rsidRDefault="001630E1" w:rsidP="000D2B41">
      <w:pPr>
        <w:jc w:val="both"/>
      </w:pPr>
      <w:r w:rsidRPr="000D2B41">
        <w:t xml:space="preserve">Euroopa Kontrollikoda on soovitanud hõlmata piiriüleste siduvate eelotsuste alasesse teabevahetusse ka varakatele üksikisikutele antud siduvad eelotsused ning eelkokkulepped. </w:t>
      </w:r>
    </w:p>
    <w:p w14:paraId="37EB5C28" w14:textId="77777777" w:rsidR="00784BD0" w:rsidRPr="000D2B41" w:rsidRDefault="00784BD0" w:rsidP="000D2B41">
      <w:pPr>
        <w:jc w:val="both"/>
      </w:pPr>
    </w:p>
    <w:p w14:paraId="2B4DD4ED" w14:textId="3BE2CDD5" w:rsidR="00E76A00" w:rsidRPr="000D2B41" w:rsidRDefault="00784BD0" w:rsidP="000D2B41">
      <w:pPr>
        <w:jc w:val="both"/>
      </w:pPr>
      <w:r w:rsidRPr="000D2B41">
        <w:t>Eelnõuga sätestatakse, et automaatse teabevahetusega on hõlmatud andmed füüsiliste isikute vaheliste toimingute maksustamist kirjeldava sellise eelotsuse kohta, milles viidatud tehingu või tehingute kogumi summa ületab Maksu- ja Tolliametile teada olevalt 1 500 000 eurot või samaväärset summat muus vääringus. Ilma, et see mõjutaks piiriüleses eelotsuses osutatud summat, koosneb eelotsuse summa eri kaupade, teenuste või varadega seotud tehingute kogumi puhul alusväärtuse kogusummast. Summasid ei liideta, kui samade kaupade, teenuste või varadega tehakse tehinguid mitu korda.</w:t>
      </w:r>
      <w:r w:rsidR="00E76A00" w:rsidRPr="000D2B41">
        <w:t xml:space="preserve"> Komisjon on selgitanud, et alusväärtus tähendab siin seda, et tehingute seeria või kogumi puhul ei tohiks tehingu hinda summeerida. Näiteks lisandväärtuse lisamisel võetakse aluseks asja lisandunud väärtusega hind, mitte algne, nö </w:t>
      </w:r>
      <w:proofErr w:type="spellStart"/>
      <w:r w:rsidR="00E76A00" w:rsidRPr="000D2B41">
        <w:t>väärindamata</w:t>
      </w:r>
      <w:proofErr w:type="spellEnd"/>
      <w:r w:rsidR="00E76A00" w:rsidRPr="000D2B41">
        <w:t xml:space="preserve"> hinna </w:t>
      </w:r>
      <w:r w:rsidR="00386107" w:rsidRPr="000D2B41">
        <w:t>ja</w:t>
      </w:r>
      <w:r w:rsidR="00E76A00" w:rsidRPr="000D2B41">
        <w:t xml:space="preserve"> lisandväärtusega hinna summa.</w:t>
      </w:r>
      <w:r w:rsidR="00386107" w:rsidRPr="000D2B41">
        <w:t xml:space="preserve"> Di</w:t>
      </w:r>
      <w:r w:rsidR="00E76A00" w:rsidRPr="000D2B41">
        <w:t xml:space="preserve">rektiiv ei kohusta </w:t>
      </w:r>
      <w:r w:rsidR="00386107" w:rsidRPr="000D2B41">
        <w:t>maksuhaldurit</w:t>
      </w:r>
      <w:r w:rsidR="00E76A00" w:rsidRPr="000D2B41">
        <w:t xml:space="preserve"> eelotsuse väärtust ise välja selgitama, kui </w:t>
      </w:r>
      <w:r w:rsidR="213D1E01" w:rsidRPr="000D2B41">
        <w:t xml:space="preserve">maksumaksja pole </w:t>
      </w:r>
      <w:r w:rsidR="00E76A00" w:rsidRPr="000D2B41">
        <w:t>seda infot tehingu kirjeldusse lisanud</w:t>
      </w:r>
      <w:r w:rsidR="18B60151" w:rsidRPr="000D2B41">
        <w:t>.</w:t>
      </w:r>
    </w:p>
    <w:p w14:paraId="2AB1A74E" w14:textId="77777777" w:rsidR="00784BD0" w:rsidRPr="000D2B41" w:rsidRDefault="00784BD0" w:rsidP="000D2B41">
      <w:pPr>
        <w:jc w:val="both"/>
      </w:pPr>
    </w:p>
    <w:p w14:paraId="7C6C37DE" w14:textId="1E16BCA4" w:rsidR="00784BD0" w:rsidRPr="000D2B41" w:rsidRDefault="004E7FA0" w:rsidP="000D2B41">
      <w:pPr>
        <w:jc w:val="both"/>
      </w:pPr>
      <w:r w:rsidRPr="000D2B41">
        <w:t>Lisaks hõlmatakse a</w:t>
      </w:r>
      <w:r w:rsidR="00784BD0" w:rsidRPr="000D2B41">
        <w:t>utomaatse teabevahetusega andmed füüsiliste isikute vaheliste toimingute maksustamist kirjeldava sellise eelotsuse kohta, millega määratakse kindlaks</w:t>
      </w:r>
      <w:r w:rsidR="2AD89E6F" w:rsidRPr="000D2B41">
        <w:t>,</w:t>
      </w:r>
      <w:r w:rsidR="00784BD0" w:rsidRPr="000D2B41">
        <w:t xml:space="preserve"> kas isik on Eesti resident tulumaksuseaduse § 6 tähenduses. Teavet ei vahetata eelotsuse kohta, mis käsitleb mitteresidendist töötajatele ja juhtidele maksatavaid tasusid või mitteresidentide pensionide maksustamist tuluallika riigis.</w:t>
      </w:r>
      <w:r w:rsidR="00FD1944" w:rsidRPr="000D2B41">
        <w:t xml:space="preserve"> Komisjon on selgitanud, et </w:t>
      </w:r>
      <w:proofErr w:type="spellStart"/>
      <w:r w:rsidR="00FD1944" w:rsidRPr="000D2B41">
        <w:t>residentsustunnistuse</w:t>
      </w:r>
      <w:proofErr w:type="spellEnd"/>
      <w:r w:rsidR="00FD1944" w:rsidRPr="000D2B41">
        <w:t xml:space="preserve"> väljastamine ei ole siduva eelotsuse määratlusega kaetud, kui hinnatakse haldusotsustuse raames mineviku asjaolusid. Kui </w:t>
      </w:r>
      <w:proofErr w:type="spellStart"/>
      <w:r w:rsidR="00FD1944" w:rsidRPr="000D2B41">
        <w:t>residentsustunnistus</w:t>
      </w:r>
      <w:proofErr w:type="spellEnd"/>
      <w:r w:rsidR="00FD1944" w:rsidRPr="000D2B41">
        <w:t xml:space="preserve"> on aga osa eelotsusest, siis allub </w:t>
      </w:r>
      <w:r w:rsidR="0E8EB59F" w:rsidRPr="000D2B41">
        <w:t xml:space="preserve">see </w:t>
      </w:r>
      <w:r w:rsidR="00FD1944" w:rsidRPr="000D2B41">
        <w:t>aruandlusele.</w:t>
      </w:r>
    </w:p>
    <w:p w14:paraId="3CF38225" w14:textId="799E3DB3" w:rsidR="001630E1" w:rsidRPr="000D2B41" w:rsidRDefault="001630E1" w:rsidP="000D2B41">
      <w:pPr>
        <w:jc w:val="both"/>
      </w:pPr>
      <w:r w:rsidRPr="000D2B41">
        <w:t xml:space="preserve"> </w:t>
      </w:r>
    </w:p>
    <w:p w14:paraId="4BB5ECE1" w14:textId="543188D9" w:rsidR="001630E1" w:rsidRPr="000D2B41" w:rsidRDefault="000513EB" w:rsidP="000D2B41">
      <w:pPr>
        <w:rPr>
          <w:b/>
          <w:bCs/>
        </w:rPr>
      </w:pPr>
      <w:r w:rsidRPr="000D2B41">
        <w:rPr>
          <w:b/>
          <w:bCs/>
        </w:rPr>
        <w:t xml:space="preserve">MTVS § </w:t>
      </w:r>
      <w:r w:rsidR="00013669" w:rsidRPr="000D2B41">
        <w:rPr>
          <w:b/>
          <w:bCs/>
        </w:rPr>
        <w:t>20</w:t>
      </w:r>
      <w:r w:rsidR="00013669" w:rsidRPr="000D2B41">
        <w:rPr>
          <w:b/>
          <w:bCs/>
          <w:vertAlign w:val="superscript"/>
        </w:rPr>
        <w:t>2</w:t>
      </w:r>
      <w:r w:rsidRPr="000D2B41">
        <w:rPr>
          <w:b/>
          <w:bCs/>
        </w:rPr>
        <w:t xml:space="preserve">, </w:t>
      </w:r>
      <w:r w:rsidR="003F5EA2" w:rsidRPr="000D2B41">
        <w:rPr>
          <w:b/>
          <w:bCs/>
        </w:rPr>
        <w:t>20</w:t>
      </w:r>
      <w:r w:rsidR="003F5EA2" w:rsidRPr="000D2B41">
        <w:rPr>
          <w:b/>
          <w:bCs/>
          <w:vertAlign w:val="superscript"/>
        </w:rPr>
        <w:t>3</w:t>
      </w:r>
      <w:r w:rsidR="00971592" w:rsidRPr="000D2B41">
        <w:rPr>
          <w:b/>
          <w:bCs/>
          <w:vertAlign w:val="superscript"/>
        </w:rPr>
        <w:t xml:space="preserve"> </w:t>
      </w:r>
      <w:r w:rsidRPr="000D2B41">
        <w:rPr>
          <w:b/>
          <w:bCs/>
        </w:rPr>
        <w:t>ja</w:t>
      </w:r>
      <w:r w:rsidR="00971592" w:rsidRPr="000D2B41">
        <w:rPr>
          <w:b/>
          <w:bCs/>
        </w:rPr>
        <w:t xml:space="preserve"> 20</w:t>
      </w:r>
      <w:r w:rsidR="00971592" w:rsidRPr="000D2B41">
        <w:rPr>
          <w:b/>
          <w:bCs/>
          <w:vertAlign w:val="superscript"/>
        </w:rPr>
        <w:t>13</w:t>
      </w:r>
      <w:r w:rsidRPr="000D2B41">
        <w:rPr>
          <w:b/>
          <w:bCs/>
          <w:color w:val="000000"/>
          <w:bdr w:val="none" w:sz="0" w:space="0" w:color="auto" w:frame="1"/>
        </w:rPr>
        <w:t xml:space="preserve"> ning MKS § </w:t>
      </w:r>
      <w:r w:rsidRPr="000D2B41">
        <w:rPr>
          <w:b/>
          <w:bCs/>
        </w:rPr>
        <w:t>91</w:t>
      </w:r>
      <w:r w:rsidRPr="000D2B41">
        <w:rPr>
          <w:b/>
          <w:bCs/>
          <w:vertAlign w:val="superscript"/>
        </w:rPr>
        <w:t>5</w:t>
      </w:r>
      <w:r w:rsidRPr="000D2B41">
        <w:rPr>
          <w:b/>
          <w:bCs/>
        </w:rPr>
        <w:t xml:space="preserve"> muutmine, m</w:t>
      </w:r>
      <w:r w:rsidR="001630E1" w:rsidRPr="000D2B41">
        <w:rPr>
          <w:b/>
          <w:bCs/>
        </w:rPr>
        <w:t>aksukohustuslaste registrikood</w:t>
      </w:r>
    </w:p>
    <w:p w14:paraId="3561F251" w14:textId="77777777" w:rsidR="000513EB" w:rsidRPr="000D2B41" w:rsidRDefault="000513EB" w:rsidP="000D2B41">
      <w:pPr>
        <w:rPr>
          <w:b/>
          <w:bCs/>
        </w:rPr>
      </w:pPr>
    </w:p>
    <w:p w14:paraId="32AA6BCC" w14:textId="77777777" w:rsidR="00FD7B41" w:rsidRPr="000D2B41" w:rsidRDefault="001630E1" w:rsidP="000D2B41">
      <w:pPr>
        <w:jc w:val="both"/>
      </w:pPr>
      <w:r w:rsidRPr="000D2B41">
        <w:t xml:space="preserve">Maksukohustuslase registrikoodi (kasutatakse lühendit TIN, </w:t>
      </w:r>
      <w:proofErr w:type="spellStart"/>
      <w:r w:rsidRPr="000D2B41">
        <w:rPr>
          <w:i/>
          <w:iCs/>
        </w:rPr>
        <w:t>taxpayer</w:t>
      </w:r>
      <w:proofErr w:type="spellEnd"/>
      <w:r w:rsidRPr="000D2B41">
        <w:rPr>
          <w:i/>
          <w:iCs/>
        </w:rPr>
        <w:t xml:space="preserve"> </w:t>
      </w:r>
      <w:proofErr w:type="spellStart"/>
      <w:r w:rsidRPr="000D2B41">
        <w:rPr>
          <w:i/>
          <w:iCs/>
        </w:rPr>
        <w:t>identification</w:t>
      </w:r>
      <w:proofErr w:type="spellEnd"/>
      <w:r w:rsidRPr="000D2B41">
        <w:rPr>
          <w:i/>
          <w:iCs/>
        </w:rPr>
        <w:t xml:space="preserve"> number</w:t>
      </w:r>
      <w:r w:rsidRPr="000D2B41">
        <w:t xml:space="preserve">) puudutavaid muudatusi on </w:t>
      </w:r>
      <w:r w:rsidR="00083D26" w:rsidRPr="000D2B41">
        <w:t>eelnõus</w:t>
      </w:r>
      <w:r w:rsidRPr="000D2B41">
        <w:t xml:space="preserve"> läbivalt</w:t>
      </w:r>
      <w:r w:rsidR="009C6E82" w:rsidRPr="000D2B41">
        <w:t>. M</w:t>
      </w:r>
      <w:r w:rsidRPr="000D2B41">
        <w:t>aksuhalduri</w:t>
      </w:r>
      <w:r w:rsidR="009C6E82" w:rsidRPr="000D2B41">
        <w:t xml:space="preserve">le pannakse </w:t>
      </w:r>
      <w:r w:rsidRPr="000D2B41">
        <w:t xml:space="preserve">kohustus lisada alates </w:t>
      </w:r>
      <w:r w:rsidR="00992116" w:rsidRPr="000D2B41">
        <w:t>01</w:t>
      </w:r>
      <w:r w:rsidRPr="000D2B41">
        <w:t>.01.202</w:t>
      </w:r>
      <w:r w:rsidR="00992116" w:rsidRPr="000D2B41">
        <w:t>8</w:t>
      </w:r>
      <w:r w:rsidRPr="000D2B41">
        <w:t xml:space="preserve"> </w:t>
      </w:r>
      <w:r w:rsidR="00FD7B41" w:rsidRPr="000D2B41">
        <w:t>maksukohustuslase registrikood järgmistel juhtudel;</w:t>
      </w:r>
    </w:p>
    <w:p w14:paraId="393B9D39" w14:textId="3301FB11" w:rsidR="001630E1" w:rsidRPr="000D2B41" w:rsidRDefault="00FD7B41" w:rsidP="000D2B41">
      <w:pPr>
        <w:jc w:val="both"/>
      </w:pPr>
      <w:r w:rsidRPr="000D2B41">
        <w:t xml:space="preserve">1) </w:t>
      </w:r>
      <w:r w:rsidR="00221071" w:rsidRPr="000D2B41">
        <w:t xml:space="preserve">eelotsuse saanud isiku </w:t>
      </w:r>
      <w:r w:rsidR="001630E1" w:rsidRPr="000D2B41">
        <w:t xml:space="preserve">TIN </w:t>
      </w:r>
      <w:r w:rsidR="00992116" w:rsidRPr="000D2B41">
        <w:t>vahetatavate eelotsuste</w:t>
      </w:r>
      <w:r w:rsidR="00221071" w:rsidRPr="000D2B41">
        <w:t xml:space="preserve"> juurde, kui see on olemas</w:t>
      </w:r>
      <w:r w:rsidR="00160D0E" w:rsidRPr="000D2B41">
        <w:t xml:space="preserve"> (MTVS § 20</w:t>
      </w:r>
      <w:r w:rsidR="00160D0E" w:rsidRPr="000D2B41">
        <w:rPr>
          <w:vertAlign w:val="superscript"/>
        </w:rPr>
        <w:t>2</w:t>
      </w:r>
      <w:r w:rsidR="00160D0E" w:rsidRPr="000D2B41">
        <w:t>)</w:t>
      </w:r>
      <w:r w:rsidRPr="000D2B41">
        <w:t>;</w:t>
      </w:r>
    </w:p>
    <w:p w14:paraId="4780E35F" w14:textId="48120D36" w:rsidR="00FD7B41" w:rsidRPr="000D2B41" w:rsidRDefault="003700AD" w:rsidP="000D2B41">
      <w:pPr>
        <w:jc w:val="both"/>
      </w:pPr>
      <w:r w:rsidRPr="000D2B41">
        <w:t>2) teavet kontserni liikmete maksukohustuslase registreerimise numbri kohta</w:t>
      </w:r>
      <w:r w:rsidR="00D77F16" w:rsidRPr="000D2B41">
        <w:t xml:space="preserve"> (MTVS § 20</w:t>
      </w:r>
      <w:r w:rsidR="00D77F16" w:rsidRPr="000D2B41">
        <w:rPr>
          <w:vertAlign w:val="superscript"/>
        </w:rPr>
        <w:t>3</w:t>
      </w:r>
      <w:r w:rsidR="00D77F16" w:rsidRPr="000D2B41">
        <w:t>)</w:t>
      </w:r>
      <w:r w:rsidRPr="000D2B41">
        <w:t>;</w:t>
      </w:r>
    </w:p>
    <w:p w14:paraId="3775AA05" w14:textId="5BB5A348" w:rsidR="003700AD" w:rsidRPr="000D2B41" w:rsidRDefault="003700AD" w:rsidP="000D2B41">
      <w:pPr>
        <w:jc w:val="both"/>
      </w:pPr>
      <w:r w:rsidRPr="000D2B41">
        <w:t>3)</w:t>
      </w:r>
      <w:r w:rsidR="002338CC" w:rsidRPr="000D2B41">
        <w:t xml:space="preserve"> </w:t>
      </w:r>
      <w:r w:rsidR="00176479" w:rsidRPr="000D2B41">
        <w:t xml:space="preserve">lisaks </w:t>
      </w:r>
      <w:r w:rsidR="002338CC" w:rsidRPr="000D2B41">
        <w:t>muu isiku, keda aruandekohustusega skeem tõenäoliselt mõjutab</w:t>
      </w:r>
      <w:r w:rsidR="49BF4657" w:rsidRPr="000D2B41">
        <w:t>,</w:t>
      </w:r>
      <w:r w:rsidR="002338CC" w:rsidRPr="000D2B41">
        <w:t xml:space="preserve"> maksukohustuslasena registreerimise number, kui see on olemas</w:t>
      </w:r>
      <w:r w:rsidR="00D77F16" w:rsidRPr="000D2B41">
        <w:t xml:space="preserve"> (MTVS § 20</w:t>
      </w:r>
      <w:r w:rsidR="00D77F16" w:rsidRPr="000D2B41">
        <w:rPr>
          <w:vertAlign w:val="superscript"/>
        </w:rPr>
        <w:t>13</w:t>
      </w:r>
      <w:r w:rsidR="00D77F16" w:rsidRPr="000D2B41">
        <w:t>).</w:t>
      </w:r>
    </w:p>
    <w:p w14:paraId="623E70FE" w14:textId="77777777" w:rsidR="009D42DF" w:rsidRPr="000D2B41" w:rsidRDefault="009D42DF" w:rsidP="000D2B41">
      <w:pPr>
        <w:jc w:val="both"/>
      </w:pPr>
    </w:p>
    <w:p w14:paraId="19556264" w14:textId="56A2C596" w:rsidR="009D42DF" w:rsidRPr="000D2B41" w:rsidRDefault="009D42DF" w:rsidP="000D2B41">
      <w:pPr>
        <w:jc w:val="both"/>
      </w:pPr>
      <w:r w:rsidRPr="000D2B41">
        <w:t>Neid muudatusi rakendatakse alates 2028. aasta jaanuarist, muudatused on planeeritud jõustuma 31.12.2027.</w:t>
      </w:r>
    </w:p>
    <w:p w14:paraId="212EF931" w14:textId="77777777" w:rsidR="003700AD" w:rsidRPr="000D2B41" w:rsidRDefault="003700AD" w:rsidP="000D2B41">
      <w:pPr>
        <w:jc w:val="both"/>
      </w:pPr>
    </w:p>
    <w:p w14:paraId="3F0B6C1F" w14:textId="1198AA4F" w:rsidR="001630E1" w:rsidRPr="000D2B41" w:rsidRDefault="00715D79" w:rsidP="000D2B41">
      <w:pPr>
        <w:jc w:val="both"/>
      </w:pPr>
      <w:r w:rsidRPr="000D2B41">
        <w:t>Direktiiviga on lisaks kokku lepitud k</w:t>
      </w:r>
      <w:r w:rsidR="001630E1" w:rsidRPr="000D2B41">
        <w:t>omisjoni kohustus liikmesriikidega koostöös töötada välja rakendus, mille abil veenduda TIN õigsuses. Seniste arutelude käigus ei ole komisjon soovinud täpsustada, milline see rakendus võiks olla ning kuidas TIN õigsuse kontroll üles oleks ehitatud</w:t>
      </w:r>
      <w:r w:rsidR="00B24CF6" w:rsidRPr="000D2B41">
        <w:t>.</w:t>
      </w:r>
    </w:p>
    <w:p w14:paraId="1E150351" w14:textId="77777777" w:rsidR="009B237B" w:rsidRPr="000D2B41" w:rsidRDefault="009B237B" w:rsidP="000D2B41">
      <w:pPr>
        <w:jc w:val="both"/>
      </w:pPr>
    </w:p>
    <w:p w14:paraId="343FC7FD" w14:textId="06FF3F7F" w:rsidR="001630E1" w:rsidRPr="000D2B41" w:rsidRDefault="009B237B" w:rsidP="000D2B41">
      <w:pPr>
        <w:jc w:val="both"/>
      </w:pPr>
      <w:r w:rsidRPr="000D2B41">
        <w:t>Direktiiviga on</w:t>
      </w:r>
      <w:r w:rsidR="001630E1" w:rsidRPr="000D2B41">
        <w:t xml:space="preserve"> liikmesriikidele pan</w:t>
      </w:r>
      <w:r w:rsidRPr="000D2B41">
        <w:t>dud</w:t>
      </w:r>
      <w:r w:rsidR="001630E1" w:rsidRPr="000D2B41">
        <w:t xml:space="preserve"> kohustus </w:t>
      </w:r>
      <w:r w:rsidRPr="000D2B41">
        <w:t xml:space="preserve">püüda </w:t>
      </w:r>
      <w:r w:rsidR="001630E1" w:rsidRPr="000D2B41">
        <w:t xml:space="preserve">pakkuda aruandekohustuslikele isikutele </w:t>
      </w:r>
      <w:proofErr w:type="spellStart"/>
      <w:r w:rsidR="001630E1" w:rsidRPr="000D2B41">
        <w:t>TINi</w:t>
      </w:r>
      <w:proofErr w:type="spellEnd"/>
      <w:r w:rsidR="001630E1" w:rsidRPr="000D2B41">
        <w:t xml:space="preserve"> </w:t>
      </w:r>
      <w:r w:rsidRPr="000D2B41">
        <w:t>elektroonilise</w:t>
      </w:r>
      <w:r w:rsidR="001630E1" w:rsidRPr="000D2B41">
        <w:t xml:space="preserve"> </w:t>
      </w:r>
      <w:r w:rsidRPr="000D2B41">
        <w:t>valideerimise</w:t>
      </w:r>
      <w:r w:rsidR="001630E1" w:rsidRPr="000D2B41">
        <w:t xml:space="preserve"> võimalus</w:t>
      </w:r>
      <w:r w:rsidRPr="000D2B41">
        <w:t>t</w:t>
      </w:r>
      <w:r w:rsidR="00E875A9" w:rsidRPr="000D2B41">
        <w:t xml:space="preserve"> alates 202</w:t>
      </w:r>
      <w:r w:rsidR="001A1E7F" w:rsidRPr="000D2B41">
        <w:t>8. aastast</w:t>
      </w:r>
      <w:r w:rsidR="00DE37D3" w:rsidRPr="000D2B41">
        <w:t>. Seda kohustust eelnõuga praegu üle ei võeta</w:t>
      </w:r>
      <w:r w:rsidR="008A24AE" w:rsidRPr="000D2B41">
        <w:t>. Mõistlik on oodata ära, milliseid tehnilisi lahendusi komisjon hakkab pakkuma TIN õigsuse valideerimiseks.</w:t>
      </w:r>
    </w:p>
    <w:p w14:paraId="3D4D312F" w14:textId="77777777" w:rsidR="00091668" w:rsidRPr="000D2B41" w:rsidRDefault="00091668" w:rsidP="000D2B41">
      <w:pPr>
        <w:jc w:val="both"/>
      </w:pPr>
    </w:p>
    <w:p w14:paraId="09BFFA74" w14:textId="1E90C918" w:rsidR="001630E1" w:rsidRPr="000D2B41" w:rsidRDefault="00276B30" w:rsidP="000D2B41">
      <w:pPr>
        <w:rPr>
          <w:b/>
          <w:bCs/>
        </w:rPr>
      </w:pPr>
      <w:r w:rsidRPr="000D2B41">
        <w:rPr>
          <w:b/>
          <w:bCs/>
        </w:rPr>
        <w:t>MTVS § 20</w:t>
      </w:r>
      <w:r w:rsidRPr="000D2B41">
        <w:rPr>
          <w:b/>
          <w:bCs/>
          <w:vertAlign w:val="superscript"/>
        </w:rPr>
        <w:t>13</w:t>
      </w:r>
      <w:r w:rsidRPr="000D2B41">
        <w:rPr>
          <w:b/>
          <w:bCs/>
        </w:rPr>
        <w:t xml:space="preserve"> ja 20</w:t>
      </w:r>
      <w:r w:rsidRPr="000D2B41">
        <w:rPr>
          <w:b/>
          <w:bCs/>
          <w:vertAlign w:val="superscript"/>
        </w:rPr>
        <w:t>14</w:t>
      </w:r>
      <w:r w:rsidRPr="000D2B41">
        <w:rPr>
          <w:b/>
          <w:bCs/>
        </w:rPr>
        <w:t>, p</w:t>
      </w:r>
      <w:r w:rsidR="001630E1" w:rsidRPr="000D2B41">
        <w:rPr>
          <w:b/>
          <w:bCs/>
        </w:rPr>
        <w:t>iiriüles</w:t>
      </w:r>
      <w:r w:rsidRPr="000D2B41">
        <w:rPr>
          <w:b/>
          <w:bCs/>
        </w:rPr>
        <w:t>te</w:t>
      </w:r>
      <w:r w:rsidR="001630E1" w:rsidRPr="000D2B41">
        <w:rPr>
          <w:b/>
          <w:bCs/>
        </w:rPr>
        <w:t xml:space="preserve"> maksuskeem</w:t>
      </w:r>
      <w:r w:rsidRPr="000D2B41">
        <w:rPr>
          <w:b/>
          <w:bCs/>
        </w:rPr>
        <w:t>ide</w:t>
      </w:r>
      <w:r w:rsidR="001630E1" w:rsidRPr="000D2B41">
        <w:rPr>
          <w:b/>
          <w:bCs/>
        </w:rPr>
        <w:t xml:space="preserve"> </w:t>
      </w:r>
      <w:r w:rsidRPr="000D2B41">
        <w:rPr>
          <w:b/>
          <w:bCs/>
        </w:rPr>
        <w:t>teabevahetus</w:t>
      </w:r>
    </w:p>
    <w:p w14:paraId="021F4C17" w14:textId="77777777" w:rsidR="00276B30" w:rsidRPr="000D2B41" w:rsidRDefault="00276B30" w:rsidP="000D2B41">
      <w:pPr>
        <w:rPr>
          <w:b/>
          <w:bCs/>
        </w:rPr>
      </w:pPr>
    </w:p>
    <w:p w14:paraId="24F7ECB7" w14:textId="7952D1F5" w:rsidR="001630E1" w:rsidRPr="000D2B41" w:rsidRDefault="001630E1" w:rsidP="000D2B41">
      <w:pPr>
        <w:jc w:val="both"/>
        <w:rPr>
          <w:bCs/>
        </w:rPr>
      </w:pPr>
      <w:r w:rsidRPr="000D2B41">
        <w:rPr>
          <w:bCs/>
        </w:rPr>
        <w:t>Halduskoostöö direktiiviga sätestatud piiriüleste maksuskeemide alases aruandluses on võtmeroll pandud vahendajatele, st isikutele, kes on skeemi välja töötanud. Sageli on nendeks maksuaudiitorid ja advokaadid, kes on üldjuhul</w:t>
      </w:r>
      <w:r w:rsidR="00BC4CEF" w:rsidRPr="000D2B41">
        <w:rPr>
          <w:bCs/>
        </w:rPr>
        <w:t xml:space="preserve"> </w:t>
      </w:r>
      <w:r w:rsidRPr="000D2B41">
        <w:rPr>
          <w:bCs/>
        </w:rPr>
        <w:t xml:space="preserve">seotud kutsesaladuse hoidmise kohustusega ega saa seega kliendiga seostatavat teavet maksuhaldurile edastada. </w:t>
      </w:r>
    </w:p>
    <w:p w14:paraId="5640E146" w14:textId="77777777" w:rsidR="001630E1" w:rsidRPr="000D2B41" w:rsidRDefault="001630E1" w:rsidP="000D2B41">
      <w:pPr>
        <w:jc w:val="both"/>
        <w:rPr>
          <w:bCs/>
        </w:rPr>
      </w:pPr>
    </w:p>
    <w:p w14:paraId="120F2E7F" w14:textId="4541E964" w:rsidR="001630E1" w:rsidRPr="000D2B41" w:rsidRDefault="00C822A1" w:rsidP="000D2B41">
      <w:pPr>
        <w:jc w:val="both"/>
      </w:pPr>
      <w:r w:rsidRPr="000D2B41">
        <w:t>D</w:t>
      </w:r>
      <w:r w:rsidR="001630E1" w:rsidRPr="000D2B41">
        <w:t xml:space="preserve">irektiiv </w:t>
      </w:r>
      <w:r w:rsidRPr="000D2B41">
        <w:t xml:space="preserve">viidi </w:t>
      </w:r>
      <w:r w:rsidR="001630E1" w:rsidRPr="000D2B41">
        <w:t>kooskõlla Euroopa Kohtu suunistega piiriüleste maksuskeemide aruandluse kohta. Euroopa Liidu Kohus (otsus</w:t>
      </w:r>
      <w:r w:rsidR="001630E1" w:rsidRPr="000D2B41">
        <w:rPr>
          <w:rStyle w:val="Allmrkuseviide"/>
        </w:rPr>
        <w:footnoteReference w:id="15"/>
      </w:r>
      <w:r w:rsidR="001630E1" w:rsidRPr="000D2B41">
        <w:t xml:space="preserve"> asjas C-694/29) leidis, et halduskoostöö direktiivi artikkel 8ab lõige 5 on Euroopa Liidu Inimõiguste Harta artikli 7 valguses kehtetu. Vahendajalt (advokaat, maksunõustaja), kellele laieneb kutsesaladuse hoidmise kohustus, ei saa nõuda, et ta teavitaks teist vahendajat aruandluskohustuse täitmisest loobumisest kutsesaladuse hoidmise kohustuse tõttu. Direktiiv peab tagama, et aruandluskohustuse täitmisest loobumise tagajärgedest teavitatakse klienti, kellele piiriülese maksuskeemiga seotud teenuseid pakuti. See tähendab, et aruandekohustus nihkub advokaadilt või maksunõustajalt isikule, kelle jaoks maksuskeemiga seotud teenuseid pakuti, olgu ta maksumaksja ise või teatud juhul teine vahendaja. Täna praktikas juba sedasi aruandlus ka toimib ning piiriüleste maksuskeemide kohta esitavad maksuhaldurile teavet maksukohustuslased ise, mitte vahendajad, kes maksuskeemi välja töötasid, turustasid või pakkusid skeemi rakendamisega seotud teenuseid.</w:t>
      </w:r>
    </w:p>
    <w:p w14:paraId="6B777F79" w14:textId="77777777" w:rsidR="001630E1" w:rsidRPr="000D2B41" w:rsidRDefault="001630E1" w:rsidP="000D2B41">
      <w:pPr>
        <w:jc w:val="both"/>
      </w:pPr>
    </w:p>
    <w:p w14:paraId="65ED9F06" w14:textId="3DB0B2BE" w:rsidR="00C17ED3" w:rsidRPr="000D2B41" w:rsidRDefault="003E11E8" w:rsidP="000D2B41">
      <w:pPr>
        <w:jc w:val="both"/>
      </w:pPr>
      <w:r w:rsidRPr="000D2B41">
        <w:t>Arvestades, et Eu</w:t>
      </w:r>
      <w:r w:rsidR="007D0074" w:rsidRPr="000D2B41">
        <w:t>r</w:t>
      </w:r>
      <w:r w:rsidRPr="000D2B41">
        <w:t>oopa Koh</w:t>
      </w:r>
      <w:r w:rsidR="0034356A" w:rsidRPr="000D2B41">
        <w:t>us leidis, et kutsesaladusele võib 100%liselt tugineda vaid vandeadvokaat (Eesti õigusruumi sobivamalt küll kõik advokaadibüroo töötajad)</w:t>
      </w:r>
      <w:r w:rsidR="003D27F0" w:rsidRPr="000D2B41">
        <w:t>, jäetakse eelnõuga ära teise vahendaja teavitamise kohustus sellistel teabeandjatel, kes tuginevad advokatuuriseaduse §</w:t>
      </w:r>
      <w:proofErr w:type="spellStart"/>
      <w:r w:rsidR="003D27F0" w:rsidRPr="000D2B41">
        <w:t>is</w:t>
      </w:r>
      <w:proofErr w:type="spellEnd"/>
      <w:r w:rsidR="003D27F0" w:rsidRPr="000D2B41">
        <w:t xml:space="preserve"> 45 sätestatud </w:t>
      </w:r>
      <w:r w:rsidR="000441EA" w:rsidRPr="000D2B41">
        <w:t xml:space="preserve">kutsesaladusele. </w:t>
      </w:r>
    </w:p>
    <w:p w14:paraId="3D9649AD" w14:textId="77777777" w:rsidR="00C17ED3" w:rsidRPr="000D2B41" w:rsidRDefault="00C17ED3" w:rsidP="000D2B41">
      <w:pPr>
        <w:jc w:val="both"/>
      </w:pPr>
    </w:p>
    <w:p w14:paraId="17DE9BAA" w14:textId="76F2A9F9" w:rsidR="003E11E8" w:rsidRPr="000D2B41" w:rsidRDefault="000441EA" w:rsidP="000D2B41">
      <w:pPr>
        <w:jc w:val="both"/>
      </w:pPr>
      <w:r w:rsidRPr="000D2B41">
        <w:t>Audiitortegevuse</w:t>
      </w:r>
      <w:r w:rsidR="00C17ED3" w:rsidRPr="000D2B41">
        <w:t xml:space="preserve"> seaduse §</w:t>
      </w:r>
      <w:proofErr w:type="spellStart"/>
      <w:r w:rsidR="00C17ED3" w:rsidRPr="000D2B41">
        <w:t>is</w:t>
      </w:r>
      <w:proofErr w:type="spellEnd"/>
      <w:r w:rsidR="00C17ED3" w:rsidRPr="000D2B41">
        <w:t xml:space="preserve"> 48 sätestatud kutsesaladusele tugineva teabeandja jaoks eelnõuga midagi ei muutu. </w:t>
      </w:r>
    </w:p>
    <w:p w14:paraId="34791386" w14:textId="77777777" w:rsidR="003D4CCA" w:rsidRPr="000D2B41" w:rsidRDefault="003D4CCA" w:rsidP="000D2B41"/>
    <w:p w14:paraId="27C7ADCC" w14:textId="1FDA4668" w:rsidR="005D10D8" w:rsidRPr="000D2B41" w:rsidRDefault="005D10D8" w:rsidP="000D2B41">
      <w:pPr>
        <w:rPr>
          <w:b/>
          <w:bCs/>
        </w:rPr>
      </w:pPr>
      <w:r w:rsidRPr="000D2B41">
        <w:rPr>
          <w:b/>
          <w:bCs/>
        </w:rPr>
        <w:t>MTVS rakendussätete muutmine</w:t>
      </w:r>
    </w:p>
    <w:p w14:paraId="5031BFC9" w14:textId="77777777" w:rsidR="007D4095" w:rsidRPr="000D2B41" w:rsidRDefault="007D4095" w:rsidP="000D2B41">
      <w:pPr>
        <w:rPr>
          <w:b/>
          <w:bCs/>
        </w:rPr>
      </w:pPr>
    </w:p>
    <w:p w14:paraId="009356A6" w14:textId="57F5730C" w:rsidR="005E4BB9" w:rsidRPr="000D2B41" w:rsidRDefault="005D10D8" w:rsidP="000D2B41">
      <w:pPr>
        <w:jc w:val="both"/>
      </w:pPr>
      <w:r w:rsidRPr="000D2B41">
        <w:rPr>
          <w:b/>
          <w:bCs/>
        </w:rPr>
        <w:t>MTVS</w:t>
      </w:r>
      <w:r w:rsidR="005E4BB9" w:rsidRPr="000D2B41">
        <w:rPr>
          <w:b/>
          <w:bCs/>
        </w:rPr>
        <w:t xml:space="preserve"> 23</w:t>
      </w:r>
      <w:r w:rsidR="005E4BB9" w:rsidRPr="000D2B41">
        <w:rPr>
          <w:b/>
          <w:bCs/>
          <w:vertAlign w:val="superscript"/>
        </w:rPr>
        <w:t>3</w:t>
      </w:r>
      <w:r w:rsidR="005E4BB9" w:rsidRPr="000D2B41">
        <w:t xml:space="preserve"> lõikega 4 </w:t>
      </w:r>
      <w:r w:rsidR="00A26AA5" w:rsidRPr="000D2B41">
        <w:t xml:space="preserve">sätestatakse MTVS </w:t>
      </w:r>
      <w:r w:rsidR="005E4BB9" w:rsidRPr="000D2B41">
        <w:t>§ 20</w:t>
      </w:r>
      <w:r w:rsidR="005E4BB9" w:rsidRPr="000D2B41">
        <w:rPr>
          <w:vertAlign w:val="superscript"/>
        </w:rPr>
        <w:t>1</w:t>
      </w:r>
      <w:r w:rsidR="005E4BB9" w:rsidRPr="000D2B41">
        <w:t xml:space="preserve"> lõi</w:t>
      </w:r>
      <w:r w:rsidR="00A26AA5" w:rsidRPr="000D2B41">
        <w:t>gete</w:t>
      </w:r>
      <w:r w:rsidR="005E4BB9" w:rsidRPr="000D2B41">
        <w:t xml:space="preserve"> 4 ja 5 kohalda</w:t>
      </w:r>
      <w:r w:rsidR="0073214D" w:rsidRPr="000D2B41">
        <w:t>mine nende</w:t>
      </w:r>
      <w:r w:rsidR="005E4BB9" w:rsidRPr="000D2B41">
        <w:t xml:space="preserve"> eelotsuse kohta, mis on tehtud või mida on muudetud või uuendatud pärast 2026. aasta 1. jaanuari.</w:t>
      </w:r>
      <w:r w:rsidR="0073214D" w:rsidRPr="000D2B41">
        <w:t xml:space="preserve"> Varasemate eelotsuste kohta </w:t>
      </w:r>
      <w:r w:rsidR="002535F0" w:rsidRPr="000D2B41">
        <w:t>liikmesriikidele viidatud teavet ei jagata.</w:t>
      </w:r>
    </w:p>
    <w:p w14:paraId="4B0338B4" w14:textId="77777777" w:rsidR="005E4BB9" w:rsidRPr="000D2B41" w:rsidRDefault="005E4BB9" w:rsidP="000D2B41"/>
    <w:p w14:paraId="41A7466F" w14:textId="6DEE51B1" w:rsidR="009E3274" w:rsidRPr="000D2B41" w:rsidRDefault="002535F0" w:rsidP="000D2B41">
      <w:pPr>
        <w:jc w:val="both"/>
      </w:pPr>
      <w:r w:rsidRPr="000D2B41">
        <w:rPr>
          <w:b/>
          <w:bCs/>
        </w:rPr>
        <w:t>MTVS</w:t>
      </w:r>
      <w:r w:rsidR="009E3274" w:rsidRPr="000D2B41">
        <w:t xml:space="preserve"> </w:t>
      </w:r>
      <w:r w:rsidR="009E3274" w:rsidRPr="000D2B41">
        <w:rPr>
          <w:rFonts w:eastAsiaTheme="minorEastAsia"/>
          <w:b/>
        </w:rPr>
        <w:t>§</w:t>
      </w:r>
      <w:r w:rsidRPr="000D2B41">
        <w:rPr>
          <w:rFonts w:eastAsiaTheme="minorEastAsia"/>
          <w:b/>
        </w:rPr>
        <w:t>-s</w:t>
      </w:r>
      <w:r w:rsidR="009E3274" w:rsidRPr="000D2B41">
        <w:rPr>
          <w:rFonts w:eastAsiaTheme="minorEastAsia"/>
          <w:b/>
        </w:rPr>
        <w:t xml:space="preserve"> 23</w:t>
      </w:r>
      <w:r w:rsidR="009E3274" w:rsidRPr="000D2B41">
        <w:rPr>
          <w:rFonts w:eastAsiaTheme="minorEastAsia"/>
          <w:b/>
          <w:vertAlign w:val="superscript"/>
        </w:rPr>
        <w:t>1</w:t>
      </w:r>
      <w:r w:rsidRPr="000D2B41">
        <w:rPr>
          <w:rFonts w:eastAsiaTheme="minorEastAsia"/>
        </w:rPr>
        <w:t xml:space="preserve"> sätestatakse direktiivis tehtud finantskontode teabevahetuse muudatuste rakendamine </w:t>
      </w:r>
      <w:r w:rsidR="009E3274" w:rsidRPr="000D2B41">
        <w:t>alates 2026. aasta 1. jaanuarist.</w:t>
      </w:r>
      <w:r w:rsidRPr="000D2B41">
        <w:t xml:space="preserve"> Seadus on üle võetud viidetega direktiivile, mistõttu </w:t>
      </w:r>
      <w:r w:rsidR="007A78E4" w:rsidRPr="000D2B41">
        <w:t xml:space="preserve">direktiivis tehtud muudatused MTVS tekstis ei peegeldu. Muudatused peegelduvad ministri määruses, millega kehtestatakse teabevahetuse vormid (vt </w:t>
      </w:r>
      <w:r w:rsidR="007D4095" w:rsidRPr="000D2B41">
        <w:t>rakendusaktide muutmine).</w:t>
      </w:r>
    </w:p>
    <w:p w14:paraId="2F2D1856" w14:textId="77777777" w:rsidR="009E3274" w:rsidRPr="000D2B41" w:rsidRDefault="009E3274" w:rsidP="000D2B41"/>
    <w:p w14:paraId="4BFA0702" w14:textId="77777777" w:rsidR="001D3C83" w:rsidRPr="000D2B41" w:rsidRDefault="006048C4" w:rsidP="000D2B41">
      <w:pPr>
        <w:jc w:val="both"/>
        <w:rPr>
          <w:rFonts w:eastAsiaTheme="minorHAnsi"/>
        </w:rPr>
      </w:pPr>
      <w:r w:rsidRPr="000D2B41">
        <w:rPr>
          <w:b/>
          <w:bCs/>
        </w:rPr>
        <w:t xml:space="preserve">MTVS </w:t>
      </w:r>
      <w:r w:rsidR="00D7742B" w:rsidRPr="000D2B41">
        <w:rPr>
          <w:b/>
          <w:bCs/>
        </w:rPr>
        <w:t>§</w:t>
      </w:r>
      <w:r w:rsidRPr="000D2B41">
        <w:rPr>
          <w:b/>
          <w:bCs/>
        </w:rPr>
        <w:t>-s</w:t>
      </w:r>
      <w:r w:rsidR="00D7742B" w:rsidRPr="000D2B41">
        <w:rPr>
          <w:b/>
          <w:bCs/>
        </w:rPr>
        <w:t xml:space="preserve"> 23</w:t>
      </w:r>
      <w:r w:rsidR="00D7742B" w:rsidRPr="000D2B41">
        <w:rPr>
          <w:b/>
          <w:bCs/>
          <w:vertAlign w:val="superscript"/>
        </w:rPr>
        <w:t>7</w:t>
      </w:r>
      <w:r w:rsidRPr="000D2B41">
        <w:rPr>
          <w:b/>
          <w:bCs/>
        </w:rPr>
        <w:t xml:space="preserve"> </w:t>
      </w:r>
      <w:r w:rsidRPr="000D2B41">
        <w:rPr>
          <w:rFonts w:eastAsiaTheme="minorHAnsi"/>
        </w:rPr>
        <w:t xml:space="preserve">sätestatakse </w:t>
      </w:r>
      <w:proofErr w:type="spellStart"/>
      <w:r w:rsidRPr="000D2B41">
        <w:rPr>
          <w:rFonts w:eastAsiaTheme="minorHAnsi"/>
        </w:rPr>
        <w:t>krüptovara</w:t>
      </w:r>
      <w:proofErr w:type="spellEnd"/>
      <w:r w:rsidRPr="000D2B41">
        <w:rPr>
          <w:rFonts w:eastAsiaTheme="minorHAnsi"/>
        </w:rPr>
        <w:t xml:space="preserve"> teabevahetuse rakendamine.</w:t>
      </w:r>
      <w:r w:rsidR="00916A68" w:rsidRPr="000D2B41">
        <w:rPr>
          <w:rFonts w:eastAsiaTheme="minorHAnsi"/>
        </w:rPr>
        <w:t xml:space="preserve"> </w:t>
      </w:r>
    </w:p>
    <w:p w14:paraId="46D16155" w14:textId="33E0A3D6" w:rsidR="00D7742B" w:rsidRPr="000D2B41" w:rsidRDefault="00DE2F55" w:rsidP="000D2B41">
      <w:pPr>
        <w:jc w:val="both"/>
        <w:rPr>
          <w:b/>
          <w:bCs/>
        </w:rPr>
      </w:pPr>
      <w:r w:rsidRPr="000D2B41">
        <w:rPr>
          <w:rFonts w:eastAsiaTheme="minorHAnsi"/>
        </w:rPr>
        <w:t xml:space="preserve">Direktiivist juhinduv tõlgendamine tagab </w:t>
      </w:r>
      <w:r w:rsidR="00F07A00" w:rsidRPr="000D2B41">
        <w:rPr>
          <w:rFonts w:eastAsiaTheme="minorHAnsi"/>
        </w:rPr>
        <w:t xml:space="preserve">direktiivi ühtse kohaldamise EL-is, mistõttu on </w:t>
      </w:r>
      <w:r w:rsidR="000D6D0B" w:rsidRPr="000D2B41">
        <w:rPr>
          <w:rFonts w:eastAsiaTheme="minorHAnsi"/>
        </w:rPr>
        <w:t xml:space="preserve">lõikes 1 sätestatud </w:t>
      </w:r>
      <w:r w:rsidR="00FA574F" w:rsidRPr="000D2B41">
        <w:rPr>
          <w:rFonts w:eastAsiaTheme="minorHAnsi"/>
        </w:rPr>
        <w:t xml:space="preserve">juhis </w:t>
      </w:r>
      <w:r w:rsidR="00561C9E" w:rsidRPr="000D2B41">
        <w:rPr>
          <w:rFonts w:eastAsiaTheme="minorHAnsi"/>
        </w:rPr>
        <w:t>juhinduda</w:t>
      </w:r>
      <w:r w:rsidR="00FA574F" w:rsidRPr="000D2B41">
        <w:rPr>
          <w:rFonts w:eastAsiaTheme="minorHAnsi"/>
        </w:rPr>
        <w:t xml:space="preserve"> </w:t>
      </w:r>
      <w:proofErr w:type="spellStart"/>
      <w:r w:rsidR="00CE2AB9" w:rsidRPr="000D2B41">
        <w:rPr>
          <w:rFonts w:eastAsiaTheme="minorHAnsi"/>
        </w:rPr>
        <w:t>MTVSist</w:t>
      </w:r>
      <w:proofErr w:type="spellEnd"/>
      <w:r w:rsidR="00CE2AB9" w:rsidRPr="000D2B41">
        <w:rPr>
          <w:rFonts w:eastAsiaTheme="minorHAnsi"/>
        </w:rPr>
        <w:t xml:space="preserve"> tulenevate hoolsus- ja aruandlusnõuete täitmise</w:t>
      </w:r>
      <w:r w:rsidR="00561C9E" w:rsidRPr="000D2B41">
        <w:rPr>
          <w:rFonts w:eastAsiaTheme="minorHAnsi"/>
        </w:rPr>
        <w:t xml:space="preserve">l direktiivi tekstist, eelkõige </w:t>
      </w:r>
      <w:r w:rsidR="001D3C83" w:rsidRPr="000D2B41">
        <w:rPr>
          <w:rFonts w:eastAsiaTheme="minorHAnsi"/>
        </w:rPr>
        <w:t>direktiivi 6. lisas sätestatud üksikasjalikest juhistest.</w:t>
      </w:r>
    </w:p>
    <w:p w14:paraId="77625B57" w14:textId="75191F02" w:rsidR="0061701C" w:rsidRPr="000D2B41" w:rsidRDefault="007F522E" w:rsidP="000D2B41">
      <w:pPr>
        <w:jc w:val="both"/>
      </w:pPr>
      <w:r w:rsidRPr="000D2B41">
        <w:t xml:space="preserve">Esimest korda tuleb </w:t>
      </w:r>
      <w:r w:rsidR="005D4382" w:rsidRPr="000D2B41">
        <w:t xml:space="preserve">kohaldada hoolsusmeetmed </w:t>
      </w:r>
      <w:r w:rsidR="00C11EEF" w:rsidRPr="000D2B41">
        <w:t xml:space="preserve">teabe kohta, mis kogutakse 2026. aastal ning esitada </w:t>
      </w:r>
      <w:r w:rsidR="00042519" w:rsidRPr="000D2B41">
        <w:t>2026 kohta käiv teave esimest korda 2027. aasta 30. juuniks.</w:t>
      </w:r>
    </w:p>
    <w:p w14:paraId="60D852A5" w14:textId="1876E41D" w:rsidR="00042519" w:rsidRPr="000D2B41" w:rsidRDefault="00F77B45" w:rsidP="000D2B41">
      <w:pPr>
        <w:jc w:val="both"/>
      </w:pPr>
      <w:proofErr w:type="spellStart"/>
      <w:r w:rsidRPr="000D2B41">
        <w:t>Krüptovarateenuse</w:t>
      </w:r>
      <w:proofErr w:type="spellEnd"/>
      <w:r w:rsidRPr="000D2B41">
        <w:t xml:space="preserve"> osutajatel on kliendisuhted sõlmitud ka enne 2026. aastat. Varasema</w:t>
      </w:r>
      <w:r w:rsidR="007F3ADC" w:rsidRPr="000D2B41">
        <w:t xml:space="preserve">l perioodil sõlmitud ärisuhete ja kogutud teabe </w:t>
      </w:r>
      <w:r w:rsidR="00FF67D0" w:rsidRPr="000D2B41">
        <w:t>suhtes kohaldatakse hoolsusmeetme</w:t>
      </w:r>
      <w:r w:rsidR="00B36D87" w:rsidRPr="000D2B41">
        <w:t>d 2027</w:t>
      </w:r>
      <w:r w:rsidR="72F5F08F" w:rsidRPr="000D2B41">
        <w:t>.</w:t>
      </w:r>
      <w:r w:rsidR="00B36D87" w:rsidRPr="000D2B41">
        <w:t xml:space="preserve"> aasta</w:t>
      </w:r>
      <w:r w:rsidR="00126464" w:rsidRPr="000D2B41">
        <w:t xml:space="preserve"> 1. jaanuariks ehk 2026. aasta jooksul.</w:t>
      </w:r>
    </w:p>
    <w:p w14:paraId="276D4FC8" w14:textId="77777777" w:rsidR="00D7742B" w:rsidRPr="000D2B41" w:rsidRDefault="00D7742B" w:rsidP="000D2B41">
      <w:pPr>
        <w:jc w:val="both"/>
      </w:pPr>
    </w:p>
    <w:p w14:paraId="6D87703D" w14:textId="75B2AD15" w:rsidR="00D7742B" w:rsidRPr="000D2B41" w:rsidRDefault="00126464" w:rsidP="000D2B41">
      <w:pPr>
        <w:jc w:val="both"/>
      </w:pPr>
      <w:r w:rsidRPr="000D2B41">
        <w:t>MTVS</w:t>
      </w:r>
      <w:r w:rsidR="00D7742B" w:rsidRPr="000D2B41">
        <w:t xml:space="preserve"> normitehnilis</w:t>
      </w:r>
      <w:r w:rsidR="00EE2903" w:rsidRPr="000D2B41">
        <w:t>t</w:t>
      </w:r>
      <w:r w:rsidR="00D7742B" w:rsidRPr="000D2B41">
        <w:t xml:space="preserve"> märkus</w:t>
      </w:r>
      <w:r w:rsidR="00EE2903" w:rsidRPr="000D2B41">
        <w:t xml:space="preserve">t </w:t>
      </w:r>
      <w:r w:rsidRPr="000D2B41">
        <w:t>täiendatakse viiteg</w:t>
      </w:r>
      <w:r w:rsidR="00F54E21" w:rsidRPr="000D2B41">
        <w:t>a halduskoostöö direktiivi seitsmendale muudatusele.</w:t>
      </w:r>
    </w:p>
    <w:p w14:paraId="2CE20856" w14:textId="77777777" w:rsidR="00D7742B" w:rsidRPr="000D2B41" w:rsidRDefault="00D7742B" w:rsidP="000D2B41"/>
    <w:p w14:paraId="7D5BE49C" w14:textId="02D585F9" w:rsidR="009E3274" w:rsidRPr="00F90CF3" w:rsidRDefault="009E3274" w:rsidP="000D2B41">
      <w:pPr>
        <w:rPr>
          <w:b/>
          <w:bCs/>
          <w:u w:val="single"/>
        </w:rPr>
      </w:pPr>
      <w:r w:rsidRPr="00F90CF3">
        <w:rPr>
          <w:b/>
          <w:bCs/>
          <w:u w:val="single"/>
        </w:rPr>
        <w:t>Maksukorralduse seaduse muutmine</w:t>
      </w:r>
    </w:p>
    <w:p w14:paraId="5AD9033F" w14:textId="77777777" w:rsidR="008C219A" w:rsidRDefault="008C219A" w:rsidP="000D2B41">
      <w:pPr>
        <w:jc w:val="both"/>
        <w:rPr>
          <w:b/>
          <w:bCs/>
        </w:rPr>
      </w:pPr>
    </w:p>
    <w:p w14:paraId="7E2F6F0D" w14:textId="5C9F1EF6" w:rsidR="003D4CCA" w:rsidRPr="000D2B41" w:rsidRDefault="003D4CCA" w:rsidP="000D2B41">
      <w:pPr>
        <w:jc w:val="both"/>
        <w:rPr>
          <w:b/>
          <w:bCs/>
        </w:rPr>
      </w:pPr>
      <w:r w:rsidRPr="000D2B41">
        <w:rPr>
          <w:b/>
          <w:bCs/>
        </w:rPr>
        <w:t>MKS §</w:t>
      </w:r>
      <w:r w:rsidRPr="000D2B41">
        <w:rPr>
          <w:b/>
          <w:bCs/>
          <w:color w:val="000000"/>
          <w:bdr w:val="none" w:sz="0" w:space="0" w:color="auto" w:frame="1"/>
        </w:rPr>
        <w:t xml:space="preserve"> </w:t>
      </w:r>
      <w:r w:rsidRPr="000D2B41">
        <w:rPr>
          <w:b/>
          <w:bCs/>
        </w:rPr>
        <w:t>5</w:t>
      </w:r>
      <w:r w:rsidR="002D3486">
        <w:rPr>
          <w:b/>
          <w:bCs/>
        </w:rPr>
        <w:t>1</w:t>
      </w:r>
      <w:r w:rsidR="002D3486">
        <w:rPr>
          <w:b/>
          <w:bCs/>
          <w:vertAlign w:val="superscript"/>
        </w:rPr>
        <w:t>7</w:t>
      </w:r>
      <w:r w:rsidRPr="000D2B41">
        <w:rPr>
          <w:b/>
          <w:bCs/>
        </w:rPr>
        <w:t xml:space="preserve"> </w:t>
      </w:r>
      <w:r w:rsidR="00867087" w:rsidRPr="000D2B41">
        <w:rPr>
          <w:b/>
          <w:bCs/>
        </w:rPr>
        <w:t xml:space="preserve">täiendamine </w:t>
      </w:r>
      <w:r w:rsidR="0038281D" w:rsidRPr="000D2B41">
        <w:rPr>
          <w:b/>
          <w:bCs/>
        </w:rPr>
        <w:t xml:space="preserve">andmete kasutamise </w:t>
      </w:r>
      <w:proofErr w:type="spellStart"/>
      <w:r w:rsidR="0038281D" w:rsidRPr="000D2B41">
        <w:rPr>
          <w:b/>
          <w:bCs/>
        </w:rPr>
        <w:t>üldklausliga</w:t>
      </w:r>
      <w:proofErr w:type="spellEnd"/>
    </w:p>
    <w:p w14:paraId="0A13FCA1" w14:textId="77777777" w:rsidR="00E52910" w:rsidRPr="000D2B41" w:rsidRDefault="00E52910" w:rsidP="000D2B41">
      <w:pPr>
        <w:jc w:val="both"/>
      </w:pPr>
    </w:p>
    <w:p w14:paraId="21E17DE8" w14:textId="10435A08" w:rsidR="00274375" w:rsidRPr="000D2B41" w:rsidRDefault="00E52910" w:rsidP="000D2B41">
      <w:pPr>
        <w:jc w:val="both"/>
      </w:pPr>
      <w:proofErr w:type="spellStart"/>
      <w:r w:rsidRPr="000D2B41">
        <w:t>MKSi</w:t>
      </w:r>
      <w:proofErr w:type="spellEnd"/>
      <w:r w:rsidRPr="000D2B41">
        <w:t xml:space="preserve"> lisatakse </w:t>
      </w:r>
      <w:r w:rsidR="000566A5" w:rsidRPr="000D2B41">
        <w:t>üldine alus rahvusvahelise ametiabi teel saadud andmete kasutamiseks</w:t>
      </w:r>
      <w:r w:rsidR="00274375" w:rsidRPr="000D2B41">
        <w:t xml:space="preserve">, mis annab </w:t>
      </w:r>
      <w:proofErr w:type="spellStart"/>
      <w:r w:rsidR="00274375" w:rsidRPr="000D2B41">
        <w:t>MTA-le</w:t>
      </w:r>
      <w:proofErr w:type="spellEnd"/>
      <w:r w:rsidR="00274375" w:rsidRPr="000D2B41">
        <w:t xml:space="preserve"> õiguse rahvusvahelise ametiabi käigus saadud teavet kasutada rahvusvahelise ametiabi aluseks olevas õigusaktis sätestatud eesmärkidel. Analoogselt </w:t>
      </w:r>
      <w:r w:rsidR="00ED245E" w:rsidRPr="000D2B41">
        <w:t xml:space="preserve">sisaldab norm </w:t>
      </w:r>
      <w:proofErr w:type="spellStart"/>
      <w:r w:rsidR="00ED245E" w:rsidRPr="000D2B41">
        <w:t>MTA-le</w:t>
      </w:r>
      <w:proofErr w:type="spellEnd"/>
      <w:r w:rsidR="00ED245E" w:rsidRPr="000D2B41">
        <w:t xml:space="preserve"> õiguse jätta nõudmata teise liikmesriigi nõusolek andmete kasutamiseks, kui eesmärk on sätestatud </w:t>
      </w:r>
      <w:r w:rsidR="000803CD" w:rsidRPr="000D2B41">
        <w:t xml:space="preserve">koostöö aluseks olevas direktiivis, maksulepingus või muus koostööinstrumendis. </w:t>
      </w:r>
    </w:p>
    <w:p w14:paraId="1F2D7372" w14:textId="77777777" w:rsidR="00274375" w:rsidRPr="000D2B41" w:rsidRDefault="00274375" w:rsidP="000D2B41">
      <w:pPr>
        <w:jc w:val="both"/>
      </w:pPr>
    </w:p>
    <w:p w14:paraId="7927ABB4" w14:textId="47923CC7" w:rsidR="0095371E" w:rsidRPr="000D2B41" w:rsidRDefault="0095371E" w:rsidP="000D2B41">
      <w:pPr>
        <w:jc w:val="both"/>
      </w:pPr>
      <w:r w:rsidRPr="000D2B41">
        <w:t>Direktiiv seab liikmesriikidele piirangud</w:t>
      </w:r>
      <w:r w:rsidR="00563621" w:rsidRPr="000D2B41">
        <w:t xml:space="preserve"> rahvusvahelise ametiabi teel saadud andmete kasutamiseks. </w:t>
      </w:r>
      <w:r w:rsidR="008424B1" w:rsidRPr="000D2B41">
        <w:t xml:space="preserve">Kokku on lepitud andmete kasutamise eesmärgid, mis ei vaja </w:t>
      </w:r>
      <w:r w:rsidR="0092065D" w:rsidRPr="000D2B41">
        <w:t>andme</w:t>
      </w:r>
      <w:r w:rsidR="004448CA" w:rsidRPr="000D2B41">
        <w:t>i</w:t>
      </w:r>
      <w:r w:rsidR="0092065D" w:rsidRPr="000D2B41">
        <w:t xml:space="preserve">d edastanud liikmesriigi kooskõlastust. </w:t>
      </w:r>
      <w:r w:rsidR="004448CA" w:rsidRPr="000D2B41">
        <w:t xml:space="preserve">Ülejäänud juhtudel tuleb saada andmete kasutamiseks teise liikmesriigi luba. </w:t>
      </w:r>
      <w:r w:rsidR="0092065D" w:rsidRPr="000D2B41">
        <w:t xml:space="preserve">Direktiivi viimase muudatusega laiendati </w:t>
      </w:r>
      <w:r w:rsidR="008C0CC9" w:rsidRPr="000D2B41">
        <w:t>andmete kasutamise eesmärke, mis kooskõlastamist ei vaja. Kuna need eesmärgid kaugenevad mõnevõrra maksustamise eesmärgist</w:t>
      </w:r>
      <w:r w:rsidR="005669AE" w:rsidRPr="000D2B41">
        <w:t xml:space="preserve">, on vajalik andmete kasutamise õigus direktiivis sätestatud eesmärkidel sätestada ka </w:t>
      </w:r>
      <w:proofErr w:type="spellStart"/>
      <w:r w:rsidR="005669AE" w:rsidRPr="000D2B41">
        <w:t>MKSis</w:t>
      </w:r>
      <w:proofErr w:type="spellEnd"/>
      <w:r w:rsidR="005669AE" w:rsidRPr="000D2B41">
        <w:t>.</w:t>
      </w:r>
      <w:r w:rsidR="00460FAF" w:rsidRPr="000D2B41">
        <w:t xml:space="preserve"> Andmete kasutamine on aktuaalne ka maksulepingute alusel toimuva rahvusvahelise ametiabi konteks</w:t>
      </w:r>
      <w:r w:rsidR="00721663" w:rsidRPr="000D2B41">
        <w:t xml:space="preserve">tis. </w:t>
      </w:r>
      <w:r w:rsidR="006C2A9B" w:rsidRPr="000D2B41">
        <w:t>Direktiivi rakendamist võimaldav</w:t>
      </w:r>
      <w:r w:rsidR="00721663" w:rsidRPr="000D2B41">
        <w:t xml:space="preserve"> norm on seega </w:t>
      </w:r>
      <w:r w:rsidR="00F91143" w:rsidRPr="000D2B41">
        <w:t>otstarbekas sätestada abstraktsena ning siduda andmete kasutamise õiguse tuvastamine konkreetse instrumendiga, mille alusel andmed on saadud.</w:t>
      </w:r>
    </w:p>
    <w:p w14:paraId="38587FF8" w14:textId="77777777" w:rsidR="006C2A9B" w:rsidRPr="000D2B41" w:rsidRDefault="006C2A9B" w:rsidP="000D2B41">
      <w:pPr>
        <w:jc w:val="both"/>
      </w:pPr>
    </w:p>
    <w:p w14:paraId="36F73C69" w14:textId="5A859A41" w:rsidR="00855976" w:rsidRPr="000D2B41" w:rsidRDefault="00855976" w:rsidP="000D2B41">
      <w:pPr>
        <w:jc w:val="both"/>
      </w:pPr>
      <w:r w:rsidRPr="000D2B41">
        <w:t xml:space="preserve">Direktiiv on seni lubanud andmeid kasutada </w:t>
      </w:r>
      <w:r w:rsidR="006706C2" w:rsidRPr="000D2B41">
        <w:t xml:space="preserve">peamiselt </w:t>
      </w:r>
      <w:r w:rsidRPr="000D2B41">
        <w:t>otseste maksudega seotud menetlustes, sh kohtumenetlus</w:t>
      </w:r>
      <w:r w:rsidR="006706C2" w:rsidRPr="000D2B41">
        <w:t>t</w:t>
      </w:r>
      <w:r w:rsidRPr="000D2B41">
        <w:t>es</w:t>
      </w:r>
      <w:r w:rsidR="00914E00" w:rsidRPr="000D2B41">
        <w:t>, väärteo- ja kriminaalasja</w:t>
      </w:r>
      <w:r w:rsidR="006706C2" w:rsidRPr="000D2B41">
        <w:t xml:space="preserve">des ning maksudega seotud kohustuste sundtäitmisel. </w:t>
      </w:r>
      <w:r w:rsidR="00A62F2E" w:rsidRPr="000D2B41">
        <w:t xml:space="preserve">Hiljutise muudatusega täiendati andmete kasutuseesmärkide loetelu </w:t>
      </w:r>
      <w:r w:rsidR="00E52910" w:rsidRPr="000D2B41">
        <w:t>tollimaksudega seotud ülesannete täitmise ning rahapesu ja terrorismi rahastamise tõkestamisega seotud ülesannete täitmisega. Lisati ka teavet saanud riigi õigus kasutada saadud teavet ilma luba küsimata sellistel eesmärkidel, mis on hõlmatud Euroopa Liidu toimimise lepingu artiklil 215 põhineva õigusaktiga</w:t>
      </w:r>
      <w:r w:rsidR="00E52910" w:rsidRPr="000D2B41">
        <w:rPr>
          <w:rStyle w:val="Allmrkuseviide"/>
        </w:rPr>
        <w:footnoteReference w:id="16"/>
      </w:r>
      <w:r w:rsidR="00E52910" w:rsidRPr="000D2B41">
        <w:t>, ning jagada teavet ka oma riigi teiste asutustega (direktiivi artikkel 16).</w:t>
      </w:r>
    </w:p>
    <w:p w14:paraId="76C5A3E9" w14:textId="77777777" w:rsidR="00D759BA" w:rsidRPr="000D2B41" w:rsidRDefault="00D759BA" w:rsidP="000D2B41">
      <w:pPr>
        <w:jc w:val="both"/>
      </w:pPr>
    </w:p>
    <w:p w14:paraId="352EE9DE" w14:textId="1457991E" w:rsidR="000014A2" w:rsidRPr="000D2B41" w:rsidRDefault="000014A2" w:rsidP="000D2B41">
      <w:pPr>
        <w:jc w:val="both"/>
      </w:pPr>
      <w:r w:rsidRPr="000D2B41">
        <w:t xml:space="preserve">Maksuhalduri või riigi muu asutuse poolt andmete kasutamine </w:t>
      </w:r>
      <w:r w:rsidR="0042173C" w:rsidRPr="000D2B41">
        <w:t xml:space="preserve">muudel eesmärkidel on võimalik siiski vaid juhul, kui liikmesriigi </w:t>
      </w:r>
      <w:r w:rsidR="00BB5C41" w:rsidRPr="000D2B41">
        <w:t xml:space="preserve">õigus neid andmeid jagada võimaldab. Ametist välja võib seega rahvusvahelise ametiabi teel saadud </w:t>
      </w:r>
      <w:r w:rsidR="00BC04B7" w:rsidRPr="000D2B41">
        <w:t>teavet jagada vaid MKS §-s 29 ja 30 sätestatud juhtudel.</w:t>
      </w:r>
    </w:p>
    <w:p w14:paraId="3DA371D6" w14:textId="77777777" w:rsidR="003D4CCA" w:rsidRPr="000D2B41" w:rsidRDefault="003D4CCA" w:rsidP="000D2B41"/>
    <w:p w14:paraId="6B832FFD" w14:textId="571B39B0" w:rsidR="001630E1" w:rsidRPr="000D2B41" w:rsidRDefault="004F13AC" w:rsidP="000D2B41">
      <w:pPr>
        <w:rPr>
          <w:b/>
          <w:bCs/>
        </w:rPr>
      </w:pPr>
      <w:r w:rsidRPr="000D2B41">
        <w:rPr>
          <w:b/>
          <w:bCs/>
        </w:rPr>
        <w:t>MKS § 15</w:t>
      </w:r>
      <w:r w:rsidR="00002AC6" w:rsidRPr="000D2B41">
        <w:rPr>
          <w:b/>
          <w:bCs/>
        </w:rPr>
        <w:t>5</w:t>
      </w:r>
      <w:r w:rsidR="00002AC6" w:rsidRPr="000D2B41">
        <w:rPr>
          <w:b/>
          <w:bCs/>
          <w:vertAlign w:val="superscript"/>
        </w:rPr>
        <w:t>3</w:t>
      </w:r>
      <w:r w:rsidRPr="000D2B41">
        <w:rPr>
          <w:b/>
          <w:bCs/>
        </w:rPr>
        <w:t xml:space="preserve">, </w:t>
      </w:r>
      <w:r w:rsidR="003E6783" w:rsidRPr="000D2B41">
        <w:rPr>
          <w:b/>
          <w:bCs/>
        </w:rPr>
        <w:t xml:space="preserve">MTVS </w:t>
      </w:r>
      <w:r w:rsidR="009130F6" w:rsidRPr="000D2B41">
        <w:rPr>
          <w:b/>
          <w:bCs/>
        </w:rPr>
        <w:t>väärteotrahvi suurendamine</w:t>
      </w:r>
    </w:p>
    <w:p w14:paraId="5DDF5A80" w14:textId="77777777" w:rsidR="009130F6" w:rsidRPr="000D2B41" w:rsidRDefault="009130F6" w:rsidP="000D2B41">
      <w:pPr>
        <w:rPr>
          <w:b/>
          <w:bCs/>
        </w:rPr>
      </w:pPr>
    </w:p>
    <w:p w14:paraId="22D4F10D" w14:textId="77777777" w:rsidR="001630E1" w:rsidRPr="000D2B41" w:rsidRDefault="001630E1" w:rsidP="000D2B41">
      <w:pPr>
        <w:jc w:val="both"/>
      </w:pPr>
      <w:r w:rsidRPr="000D2B41">
        <w:t>Halduskoostöö direktiivi kehtivad normid nõuavad, et riigid kehtestaksid direktiivist tulenevate aruandluskohustuste täitmise tagamiseks karistused ja muud sunnimeetmed, mis on tõhusad, proportsionaalsed ja hoiatavad.</w:t>
      </w:r>
    </w:p>
    <w:p w14:paraId="5E30482D" w14:textId="77777777" w:rsidR="001630E1" w:rsidRPr="000D2B41" w:rsidRDefault="001630E1" w:rsidP="000D2B41">
      <w:pPr>
        <w:jc w:val="both"/>
      </w:pPr>
    </w:p>
    <w:p w14:paraId="1710FFF5" w14:textId="084B6F03" w:rsidR="00500479" w:rsidRPr="000D2B41" w:rsidRDefault="00500479" w:rsidP="000D2B41">
      <w:pPr>
        <w:jc w:val="both"/>
      </w:pPr>
      <w:r w:rsidRPr="000D2B41">
        <w:t xml:space="preserve">Euroopa Kontrollikoda on juhtinud tähelepanu, et karistuste suurused on </w:t>
      </w:r>
      <w:proofErr w:type="spellStart"/>
      <w:r w:rsidRPr="000D2B41">
        <w:t>liikmesriigiti</w:t>
      </w:r>
      <w:proofErr w:type="spellEnd"/>
      <w:r w:rsidRPr="000D2B41">
        <w:t xml:space="preserve"> väga erinevad ning </w:t>
      </w:r>
      <w:r w:rsidR="007D687D" w:rsidRPr="000D2B41">
        <w:t>mõningates riikides põhjendamatult madalad.</w:t>
      </w:r>
    </w:p>
    <w:p w14:paraId="34F9C231" w14:textId="77777777" w:rsidR="007D687D" w:rsidRPr="000D2B41" w:rsidRDefault="007D687D" w:rsidP="000D2B41">
      <w:pPr>
        <w:jc w:val="both"/>
      </w:pPr>
    </w:p>
    <w:p w14:paraId="0742CE53" w14:textId="4A80EFFA" w:rsidR="007D687D" w:rsidRPr="000D2B41" w:rsidRDefault="007D687D" w:rsidP="000D2B41">
      <w:pPr>
        <w:jc w:val="both"/>
      </w:pPr>
      <w:r w:rsidRPr="000D2B41">
        <w:t xml:space="preserve">Euroopa komisjon ning OECD juurde moodustatud Maksustamisalase Läbipaistvuse Üleilmne Foorum </w:t>
      </w:r>
      <w:r w:rsidR="004F13AC" w:rsidRPr="000D2B41">
        <w:t xml:space="preserve">juhib jätkuvalt Eesti tähelepanu väga madalale trahvimäärale </w:t>
      </w:r>
      <w:proofErr w:type="spellStart"/>
      <w:r w:rsidR="004F13AC" w:rsidRPr="000D2B41">
        <w:t>MKSis</w:t>
      </w:r>
      <w:proofErr w:type="spellEnd"/>
      <w:r w:rsidR="004F13AC" w:rsidRPr="000D2B41">
        <w:t>, mis ei</w:t>
      </w:r>
      <w:r w:rsidR="00760798" w:rsidRPr="000D2B41">
        <w:t xml:space="preserve"> pruugi</w:t>
      </w:r>
      <w:r w:rsidR="004F13AC" w:rsidRPr="000D2B41">
        <w:t xml:space="preserve"> tagada automaatse teabevahetuse</w:t>
      </w:r>
      <w:r w:rsidR="00760798" w:rsidRPr="000D2B41">
        <w:t xml:space="preserve"> järelevalve</w:t>
      </w:r>
      <w:r w:rsidR="004F13AC" w:rsidRPr="000D2B41">
        <w:t xml:space="preserve"> tõhusust.</w:t>
      </w:r>
    </w:p>
    <w:p w14:paraId="5ECA7AC1" w14:textId="77777777" w:rsidR="00962CBF" w:rsidRPr="000D2B41" w:rsidRDefault="00962CBF" w:rsidP="000D2B41">
      <w:pPr>
        <w:jc w:val="both"/>
      </w:pPr>
    </w:p>
    <w:p w14:paraId="7E1A2814" w14:textId="77777777" w:rsidR="00206695" w:rsidRPr="000D2B41" w:rsidRDefault="00962CBF" w:rsidP="000D2B41">
      <w:pPr>
        <w:pStyle w:val="Default"/>
        <w:jc w:val="both"/>
        <w:rPr>
          <w:rFonts w:ascii="Times New Roman" w:hAnsi="Times New Roman" w:cs="Times New Roman"/>
        </w:rPr>
      </w:pPr>
      <w:r w:rsidRPr="000D2B41">
        <w:rPr>
          <w:rFonts w:ascii="Times New Roman" w:hAnsi="Times New Roman" w:cs="Times New Roman"/>
        </w:rPr>
        <w:t xml:space="preserve">Piiriülest koostööd tagavate sanktsioonide puhul tuleb karistusnormide kujundamisel järgida lisaks rahvusvahelisi suundumusi, et tagada piiriüleselt tegutsevate isikute võimalikult võrdne kohtlemine. Maksuhaldurite piiriülese koostöö toimivust peab tagama </w:t>
      </w:r>
      <w:proofErr w:type="spellStart"/>
      <w:r w:rsidRPr="000D2B41">
        <w:rPr>
          <w:rFonts w:ascii="Times New Roman" w:hAnsi="Times New Roman" w:cs="Times New Roman"/>
        </w:rPr>
        <w:t>MKSi</w:t>
      </w:r>
      <w:proofErr w:type="spellEnd"/>
      <w:r w:rsidRPr="000D2B41">
        <w:rPr>
          <w:rFonts w:ascii="Times New Roman" w:hAnsi="Times New Roman" w:cs="Times New Roman"/>
        </w:rPr>
        <w:t xml:space="preserve"> §-s 155</w:t>
      </w:r>
      <w:r w:rsidRPr="000D2B41">
        <w:rPr>
          <w:rFonts w:ascii="Times New Roman" w:hAnsi="Times New Roman" w:cs="Times New Roman"/>
          <w:vertAlign w:val="superscript"/>
        </w:rPr>
        <w:t>3</w:t>
      </w:r>
      <w:r w:rsidRPr="000D2B41">
        <w:rPr>
          <w:rFonts w:ascii="Times New Roman" w:hAnsi="Times New Roman" w:cs="Times New Roman"/>
        </w:rPr>
        <w:t xml:space="preserve"> sätestatud väärteokoosseis (teabevahetuse takistamine)</w:t>
      </w:r>
      <w:r w:rsidR="00643CC4" w:rsidRPr="000D2B41">
        <w:rPr>
          <w:rFonts w:ascii="Times New Roman" w:hAnsi="Times New Roman" w:cs="Times New Roman"/>
        </w:rPr>
        <w:t xml:space="preserve">, mille kohaselt </w:t>
      </w:r>
      <w:r w:rsidR="005010F5" w:rsidRPr="000D2B41">
        <w:rPr>
          <w:rFonts w:ascii="Times New Roman" w:hAnsi="Times New Roman" w:cs="Times New Roman"/>
        </w:rPr>
        <w:t>võib m</w:t>
      </w:r>
      <w:r w:rsidR="00643CC4" w:rsidRPr="000D2B41">
        <w:rPr>
          <w:rFonts w:ascii="Times New Roman" w:hAnsi="Times New Roman" w:cs="Times New Roman"/>
        </w:rPr>
        <w:t>aksualase teabevahetuse seaduses sätestatud teabeandja ja teabeandjale andmete esitaja kohustuste täitmata jätmise eest või teabevahetuse takistamise eest</w:t>
      </w:r>
      <w:r w:rsidR="005010F5" w:rsidRPr="000D2B41">
        <w:rPr>
          <w:rFonts w:ascii="Times New Roman" w:hAnsi="Times New Roman" w:cs="Times New Roman"/>
        </w:rPr>
        <w:t xml:space="preserve"> määrata rahatrahvi füüsilisele isikule kuni 300 trahviühikut ning juriidilise isiku rahatrahvi maksimaalseks suuruseks ette nähtud 3200 eurot</w:t>
      </w:r>
      <w:r w:rsidRPr="000D2B41">
        <w:rPr>
          <w:rFonts w:ascii="Times New Roman" w:hAnsi="Times New Roman" w:cs="Times New Roman"/>
        </w:rPr>
        <w:t xml:space="preserve">. </w:t>
      </w:r>
    </w:p>
    <w:p w14:paraId="145BAF80" w14:textId="77777777" w:rsidR="00434827" w:rsidRPr="000D2B41" w:rsidRDefault="00434827" w:rsidP="000D2B41">
      <w:pPr>
        <w:pStyle w:val="Default"/>
        <w:jc w:val="both"/>
        <w:rPr>
          <w:rFonts w:ascii="Times New Roman" w:hAnsi="Times New Roman" w:cs="Times New Roman"/>
        </w:rPr>
      </w:pPr>
    </w:p>
    <w:p w14:paraId="78A1544F" w14:textId="5187883F" w:rsidR="00434827" w:rsidRPr="000D2B41" w:rsidRDefault="00434827" w:rsidP="000D2B41">
      <w:pPr>
        <w:pStyle w:val="Default"/>
        <w:jc w:val="both"/>
        <w:rPr>
          <w:rFonts w:ascii="Times New Roman" w:hAnsi="Times New Roman" w:cs="Times New Roman"/>
        </w:rPr>
      </w:pPr>
      <w:r w:rsidRPr="000D2B41">
        <w:rPr>
          <w:rFonts w:ascii="Times New Roman" w:hAnsi="Times New Roman" w:cs="Times New Roman"/>
        </w:rPr>
        <w:t>Juriidilise isiku trahvimäärade tõstmi</w:t>
      </w:r>
      <w:r w:rsidR="005F7221" w:rsidRPr="000D2B41">
        <w:rPr>
          <w:rFonts w:ascii="Times New Roman" w:hAnsi="Times New Roman" w:cs="Times New Roman"/>
        </w:rPr>
        <w:t>ne muudab MTVS-</w:t>
      </w:r>
      <w:proofErr w:type="spellStart"/>
      <w:r w:rsidR="005F7221" w:rsidRPr="000D2B41">
        <w:rPr>
          <w:rFonts w:ascii="Times New Roman" w:hAnsi="Times New Roman" w:cs="Times New Roman"/>
        </w:rPr>
        <w:t>is</w:t>
      </w:r>
      <w:proofErr w:type="spellEnd"/>
      <w:r w:rsidR="005F7221" w:rsidRPr="000D2B41">
        <w:rPr>
          <w:rFonts w:ascii="Times New Roman" w:hAnsi="Times New Roman" w:cs="Times New Roman"/>
        </w:rPr>
        <w:t xml:space="preserve"> sätestatud kohustuste rikkumise eest ette nähtud </w:t>
      </w:r>
      <w:r w:rsidRPr="000D2B41">
        <w:rPr>
          <w:rFonts w:ascii="Times New Roman" w:hAnsi="Times New Roman" w:cs="Times New Roman"/>
        </w:rPr>
        <w:t xml:space="preserve">trahvimäärad paremini kooskõlla </w:t>
      </w:r>
      <w:r w:rsidR="00FB1C31" w:rsidRPr="000D2B41">
        <w:rPr>
          <w:rFonts w:ascii="Times New Roman" w:hAnsi="Times New Roman" w:cs="Times New Roman"/>
        </w:rPr>
        <w:t>ajakohastatud karistusseadustikuga (</w:t>
      </w:r>
      <w:proofErr w:type="spellStart"/>
      <w:r w:rsidR="00FB1C31" w:rsidRPr="000D2B41">
        <w:rPr>
          <w:rFonts w:ascii="Times New Roman" w:hAnsi="Times New Roman" w:cs="Times New Roman"/>
        </w:rPr>
        <w:t>KarS</w:t>
      </w:r>
      <w:proofErr w:type="spellEnd"/>
      <w:r w:rsidR="00FB1C31" w:rsidRPr="000D2B41">
        <w:rPr>
          <w:rFonts w:ascii="Times New Roman" w:hAnsi="Times New Roman" w:cs="Times New Roman"/>
        </w:rPr>
        <w:t>)</w:t>
      </w:r>
      <w:r w:rsidRPr="000D2B41">
        <w:rPr>
          <w:rFonts w:ascii="Times New Roman" w:hAnsi="Times New Roman" w:cs="Times New Roman"/>
        </w:rPr>
        <w:t>.</w:t>
      </w:r>
    </w:p>
    <w:p w14:paraId="56288D84" w14:textId="77777777" w:rsidR="00E76101" w:rsidRPr="000D2B41" w:rsidRDefault="00E76101" w:rsidP="000D2B41">
      <w:pPr>
        <w:pStyle w:val="Default"/>
        <w:jc w:val="both"/>
        <w:rPr>
          <w:rFonts w:ascii="Times New Roman" w:hAnsi="Times New Roman" w:cs="Times New Roman"/>
        </w:rPr>
      </w:pPr>
    </w:p>
    <w:p w14:paraId="33515C64" w14:textId="77777777" w:rsidR="00E76101" w:rsidRPr="000D2B41" w:rsidRDefault="00E76101" w:rsidP="000D2B41">
      <w:pPr>
        <w:jc w:val="both"/>
      </w:pPr>
      <w:proofErr w:type="spellStart"/>
      <w:r w:rsidRPr="000D2B41">
        <w:t>KarS</w:t>
      </w:r>
      <w:proofErr w:type="spellEnd"/>
      <w:r w:rsidRPr="000D2B41">
        <w:t xml:space="preserve"> võeti vastu 2001. aastal ning see jõustus 2002. aasta 1. septembril. </w:t>
      </w:r>
      <w:proofErr w:type="spellStart"/>
      <w:r w:rsidRPr="000D2B41">
        <w:t>KarSi</w:t>
      </w:r>
      <w:proofErr w:type="spellEnd"/>
      <w:r w:rsidRPr="000D2B41">
        <w:t xml:space="preserve"> §-ga 47 nähti ette piirid, millest eriseadustes väärteo sanktsioonimäärade kavandamisel tuleb lähtuda. </w:t>
      </w:r>
      <w:proofErr w:type="spellStart"/>
      <w:r w:rsidRPr="000D2B41">
        <w:t>KarSi</w:t>
      </w:r>
      <w:proofErr w:type="spellEnd"/>
      <w:r w:rsidRPr="000D2B41">
        <w:t xml:space="preserve"> § 47 lõikes 2 sätestati, et juriidilisele isikule väärteo eest määratav rahatrahv võib olla vahemikus 500–50 000 krooni (32–3200 eurot). Arvestades inflatsiooni ja elatustaseme tõusu, on </w:t>
      </w:r>
      <w:proofErr w:type="spellStart"/>
      <w:r w:rsidRPr="000D2B41">
        <w:t>KarSi</w:t>
      </w:r>
      <w:proofErr w:type="spellEnd"/>
      <w:r w:rsidRPr="000D2B41">
        <w:t xml:space="preserve"> viidatud sätet kahel korral muudetud ning trahvimäära tõstetud. 2007. a tõsteti juriidilise isiku maksimaalne rahatrahvi määr 500 000 kroonini (32 000 euroni) ning 2015. a </w:t>
      </w:r>
      <w:proofErr w:type="spellStart"/>
      <w:r w:rsidRPr="000D2B41">
        <w:t>KarSi</w:t>
      </w:r>
      <w:proofErr w:type="spellEnd"/>
      <w:r w:rsidRPr="000D2B41">
        <w:t xml:space="preserve"> revisjoni tulemusena tõsteti  trahvimäär 400 000 euroni. </w:t>
      </w:r>
      <w:proofErr w:type="spellStart"/>
      <w:r w:rsidRPr="000D2B41">
        <w:t>KarSi</w:t>
      </w:r>
      <w:proofErr w:type="spellEnd"/>
      <w:r w:rsidRPr="000D2B41">
        <w:t xml:space="preserve"> § 47 lõike 2 muutmisega seoses ei ole riiklikku järelevalvet reguleerivate eriseaduste sanktsioonimäärade ajakohasust süsteemselt analüüsitud ning vastutuse peatükki sisaldavate mitmete või kõigi selliste eriseaduste muutmist ühe paketina menetletud. Seepärast jääb valdkonnaseaduste muutmisvajaduse analüüsimine iga ministeeriumi ülesandeks. Analüüsivajadusele on Justiitsministeerium tähelepanu juhtinud erinevate seaduseelnõude kooskõlastuskirjades.</w:t>
      </w:r>
      <w:r w:rsidRPr="000D2B41">
        <w:rPr>
          <w:rStyle w:val="Allmrkuseviide"/>
        </w:rPr>
        <w:footnoteReference w:id="17"/>
      </w:r>
    </w:p>
    <w:p w14:paraId="1FAF5950" w14:textId="77777777" w:rsidR="000D78A4" w:rsidRPr="000D2B41" w:rsidRDefault="000D78A4" w:rsidP="000D2B41">
      <w:pPr>
        <w:jc w:val="both"/>
      </w:pPr>
    </w:p>
    <w:p w14:paraId="5352258B" w14:textId="0BFBADAD" w:rsidR="00E76101" w:rsidRPr="000D2B41" w:rsidRDefault="00E76101" w:rsidP="000D2B41">
      <w:pPr>
        <w:jc w:val="both"/>
      </w:pPr>
      <w:r w:rsidRPr="000D2B41">
        <w:t xml:space="preserve">Arvukatest eriseadustest, mille väljatöötamine ja vastuvõtmine jäi 2000. aastate esimesse poolde, samasse aega </w:t>
      </w:r>
      <w:proofErr w:type="spellStart"/>
      <w:r w:rsidRPr="000D2B41">
        <w:t>KarSi</w:t>
      </w:r>
      <w:proofErr w:type="spellEnd"/>
      <w:r w:rsidRPr="000D2B41">
        <w:t xml:space="preserve"> eelnõu koostamisega, võib leida, et juriidilise isiku rahatrahvi määraks valiti valdavalt maksimaalne määr. 2002. a </w:t>
      </w:r>
      <w:proofErr w:type="spellStart"/>
      <w:r w:rsidRPr="000D2B41">
        <w:t>KarSi</w:t>
      </w:r>
      <w:proofErr w:type="spellEnd"/>
      <w:r w:rsidRPr="000D2B41">
        <w:t xml:space="preserve"> järgi oli see 50 000 krooni (3200 eurot). Sama määr on püsinud paljudes eriseadustes tänaseni ning koos </w:t>
      </w:r>
      <w:proofErr w:type="spellStart"/>
      <w:r w:rsidRPr="000D2B41">
        <w:t>KarSi</w:t>
      </w:r>
      <w:proofErr w:type="spellEnd"/>
      <w:r w:rsidRPr="000D2B41">
        <w:t xml:space="preserve"> muutmisega aastatel 2007 ja 2015 ei ole trahvimäärasid tõstetud. </w:t>
      </w:r>
      <w:r w:rsidR="00B23DB7" w:rsidRPr="000D2B41">
        <w:t>MKS</w:t>
      </w:r>
      <w:r w:rsidRPr="000D2B41">
        <w:t xml:space="preserve"> on üks sellistest eriseadustest, kus trahvimäärasid ei ole tõstetud</w:t>
      </w:r>
      <w:r w:rsidR="00B23DB7" w:rsidRPr="000D2B41">
        <w:t xml:space="preserve"> ning uued väärteokoosseisudki on </w:t>
      </w:r>
      <w:r w:rsidR="002B3DA9" w:rsidRPr="000D2B41">
        <w:t>varustatud</w:t>
      </w:r>
      <w:r w:rsidR="00B23DB7" w:rsidRPr="000D2B41">
        <w:t xml:space="preserve"> </w:t>
      </w:r>
      <w:r w:rsidR="002B3DA9" w:rsidRPr="000D2B41">
        <w:t>seniste koosseisude eeskujul suhteliselt madala trahvimääraga</w:t>
      </w:r>
      <w:r w:rsidRPr="000D2B41">
        <w:t>.</w:t>
      </w:r>
    </w:p>
    <w:p w14:paraId="7FD8179B" w14:textId="77777777" w:rsidR="00B23DB7" w:rsidRPr="000D2B41" w:rsidRDefault="00B23DB7" w:rsidP="000D2B41">
      <w:pPr>
        <w:jc w:val="both"/>
      </w:pPr>
    </w:p>
    <w:p w14:paraId="11772EB3" w14:textId="546C5B40" w:rsidR="00E76101" w:rsidRPr="000D2B41" w:rsidRDefault="00E76101" w:rsidP="000D2B41">
      <w:pPr>
        <w:jc w:val="both"/>
      </w:pPr>
      <w:r w:rsidRPr="000D2B41">
        <w:t xml:space="preserve">On kaheldav, kas juriidilise isiku puhul </w:t>
      </w:r>
      <w:r w:rsidR="002B3DA9" w:rsidRPr="000D2B41">
        <w:t>täidab mõne</w:t>
      </w:r>
      <w:r w:rsidRPr="000D2B41">
        <w:t xml:space="preserve">tuhande euro suurune rahatrahv karistusõiguslikku eesmärki ja mõjutab juriidilist isikut seaduse nõuete rikkumisest hoiduma. Näiteks võivad </w:t>
      </w:r>
      <w:r w:rsidR="00AB6D8B" w:rsidRPr="000D2B41">
        <w:t>finantsasutustel ja suurkontsernidel müügi</w:t>
      </w:r>
      <w:r w:rsidRPr="000D2B41">
        <w:t xml:space="preserve">käibed ja kasumid olla väga suured. </w:t>
      </w:r>
      <w:r w:rsidR="00AB6D8B" w:rsidRPr="000D2B41">
        <w:t>Kohustuste</w:t>
      </w:r>
      <w:r w:rsidRPr="000D2B41">
        <w:t xml:space="preserve"> tahtlik </w:t>
      </w:r>
      <w:r w:rsidR="00AB6D8B" w:rsidRPr="000D2B41">
        <w:t>täitmata</w:t>
      </w:r>
      <w:r w:rsidRPr="000D2B41">
        <w:t xml:space="preserve"> jätmine ei tohi anda õigusrikkujale konkurentsieelist. Karistus peab selle </w:t>
      </w:r>
      <w:r w:rsidR="0062355C" w:rsidRPr="000D2B41">
        <w:t>võimaliku eelise</w:t>
      </w:r>
      <w:r w:rsidRPr="000D2B41">
        <w:t xml:space="preserve"> kõrvaldama.</w:t>
      </w:r>
    </w:p>
    <w:p w14:paraId="3E48360E" w14:textId="77777777" w:rsidR="0062355C" w:rsidRPr="000D2B41" w:rsidRDefault="0062355C" w:rsidP="000D2B41">
      <w:pPr>
        <w:jc w:val="both"/>
      </w:pPr>
    </w:p>
    <w:p w14:paraId="24473D67" w14:textId="37FDDC36" w:rsidR="00E76101" w:rsidRPr="000D2B41" w:rsidRDefault="00E76101" w:rsidP="000D2B41">
      <w:pPr>
        <w:jc w:val="both"/>
      </w:pPr>
      <w:r w:rsidRPr="000D2B41">
        <w:t xml:space="preserve">Sanktsiooni ülemmäär seaduses peab võimaldama määrata juriidilisele isikule rahatrahvi, mis karistusena täidaks nii </w:t>
      </w:r>
      <w:proofErr w:type="spellStart"/>
      <w:r w:rsidRPr="000D2B41">
        <w:t>üld</w:t>
      </w:r>
      <w:proofErr w:type="spellEnd"/>
      <w:r w:rsidRPr="000D2B41">
        <w:t xml:space="preserve">- kui ka eripreventiivset eesmärki. </w:t>
      </w:r>
      <w:r w:rsidR="00D63738" w:rsidRPr="000D2B41">
        <w:t>Trahvimäära</w:t>
      </w:r>
      <w:r w:rsidRPr="000D2B41">
        <w:t xml:space="preserve"> muudatuse eesmärgiks on muuta juriidiliste isikute rikkumised sellise tagajärjega tegudeks, mille eest määratavate trahvide suurus oleks </w:t>
      </w:r>
      <w:r w:rsidR="00915D5A" w:rsidRPr="000D2B41">
        <w:t>paremas</w:t>
      </w:r>
      <w:r w:rsidRPr="000D2B41">
        <w:t xml:space="preserve"> seoses õigusrikkumise objektiks oleva </w:t>
      </w:r>
      <w:r w:rsidR="00915D5A" w:rsidRPr="000D2B41">
        <w:t>võimaliku teabevahetusest kõrvalehoidumise tõttu varjatud maksukohustuse suurusega</w:t>
      </w:r>
      <w:r w:rsidRPr="000D2B41">
        <w:t xml:space="preserve">. Seaduses sanktsiooni ülemmäära tõstmisel </w:t>
      </w:r>
      <w:r w:rsidR="00996E44" w:rsidRPr="000D2B41">
        <w:t>saab MTA</w:t>
      </w:r>
      <w:r w:rsidRPr="000D2B41">
        <w:t xml:space="preserve"> karistuse suuruse määramisel suurema kaalutlusruumi.</w:t>
      </w:r>
    </w:p>
    <w:p w14:paraId="6F48ED9C" w14:textId="77777777" w:rsidR="008A5489" w:rsidRPr="000D2B41" w:rsidRDefault="008A5489" w:rsidP="000D2B41">
      <w:pPr>
        <w:jc w:val="both"/>
      </w:pPr>
    </w:p>
    <w:p w14:paraId="27E22CD5" w14:textId="2D945EAB" w:rsidR="008A5489" w:rsidRPr="000D2B41" w:rsidRDefault="008A5489" w:rsidP="000D2B41">
      <w:pPr>
        <w:jc w:val="both"/>
      </w:pPr>
      <w:r w:rsidRPr="000D2B41">
        <w:t>Trahvimäärade tõstmisel tuleb hinnata, kas eelnõus välja pakutud uu</w:t>
      </w:r>
      <w:r w:rsidR="006225C7" w:rsidRPr="000D2B41">
        <w:t>s</w:t>
      </w:r>
      <w:r w:rsidRPr="000D2B41">
        <w:t xml:space="preserve"> </w:t>
      </w:r>
      <w:r w:rsidR="006225C7" w:rsidRPr="000D2B41">
        <w:t xml:space="preserve">rahatrahvi </w:t>
      </w:r>
      <w:r w:rsidRPr="000D2B41">
        <w:t>määr on seadusega taotletava eesmärgi saavutamiseks proportsionaal</w:t>
      </w:r>
      <w:r w:rsidR="006225C7" w:rsidRPr="000D2B41">
        <w:t>ne</w:t>
      </w:r>
      <w:r w:rsidRPr="000D2B41">
        <w:t xml:space="preserve"> (sobiv, vajalik, mõõdukas). </w:t>
      </w:r>
      <w:r w:rsidR="006225C7" w:rsidRPr="000D2B41">
        <w:t>Muudatuse</w:t>
      </w:r>
      <w:r w:rsidRPr="000D2B41">
        <w:t xml:space="preserve"> eesmärk on tagada, et </w:t>
      </w:r>
      <w:r w:rsidR="004B55B6" w:rsidRPr="000D2B41">
        <w:t>maksuhaldurite vahel maksualase teabe vahetamise takistamise</w:t>
      </w:r>
      <w:r w:rsidRPr="000D2B41">
        <w:t xml:space="preserve"> tagajärjeks on karistus, millel on nii </w:t>
      </w:r>
      <w:proofErr w:type="spellStart"/>
      <w:r w:rsidRPr="000D2B41">
        <w:t>üld</w:t>
      </w:r>
      <w:proofErr w:type="spellEnd"/>
      <w:r w:rsidRPr="000D2B41">
        <w:t xml:space="preserve">- kui eripreventiivne mõju. Valitud meedet peetakse sobivaks, kui see täidab eesmärki ning vajalikuks, kui eesmärki ei ole võimalk saavutada muul moel. Karistusmäärasid, mis on </w:t>
      </w:r>
      <w:r w:rsidR="009E6410" w:rsidRPr="000D2B41">
        <w:t>võrreldavad</w:t>
      </w:r>
      <w:r w:rsidRPr="000D2B41">
        <w:t xml:space="preserve"> 22 aasta</w:t>
      </w:r>
      <w:r w:rsidR="009E6410" w:rsidRPr="000D2B41">
        <w:t xml:space="preserve"> taguste trahvimääradega</w:t>
      </w:r>
      <w:r w:rsidRPr="000D2B41">
        <w:t xml:space="preserve">, ei saa pidada mõjusaks ning eesmärki täitvaks. Seepärast on </w:t>
      </w:r>
      <w:r w:rsidR="009E6410" w:rsidRPr="000D2B41">
        <w:t>trahvi</w:t>
      </w:r>
      <w:r w:rsidRPr="000D2B41">
        <w:t xml:space="preserve">määra tõstmine vajalik ning sobiv lahendus karistuse </w:t>
      </w:r>
      <w:proofErr w:type="spellStart"/>
      <w:r w:rsidRPr="000D2B41">
        <w:t>üld</w:t>
      </w:r>
      <w:proofErr w:type="spellEnd"/>
      <w:r w:rsidRPr="000D2B41">
        <w:t>- ja eripreventiivse eesmärgi saavutamiseks.</w:t>
      </w:r>
    </w:p>
    <w:p w14:paraId="10D36852" w14:textId="77777777" w:rsidR="009E6410" w:rsidRPr="000D2B41" w:rsidRDefault="009E6410" w:rsidP="000D2B41">
      <w:pPr>
        <w:jc w:val="both"/>
      </w:pPr>
    </w:p>
    <w:p w14:paraId="2ADEB35C" w14:textId="44F047B9" w:rsidR="008A5489" w:rsidRPr="000D2B41" w:rsidRDefault="008A5489" w:rsidP="000D2B41">
      <w:pPr>
        <w:jc w:val="both"/>
      </w:pPr>
      <w:r w:rsidRPr="000D2B41">
        <w:t>Arvestama peab ka füüsilise isiku trahviühiku tõstmi</w:t>
      </w:r>
      <w:r w:rsidR="009E6410" w:rsidRPr="000D2B41">
        <w:t xml:space="preserve">sega </w:t>
      </w:r>
      <w:proofErr w:type="spellStart"/>
      <w:r w:rsidR="009E6410" w:rsidRPr="000D2B41">
        <w:t>KarSis</w:t>
      </w:r>
      <w:proofErr w:type="spellEnd"/>
      <w:r w:rsidR="009307CA" w:rsidRPr="000D2B41">
        <w:t xml:space="preserve">, millega </w:t>
      </w:r>
      <w:r w:rsidRPr="000D2B41">
        <w:t>füüsilisele isikule määrata</w:t>
      </w:r>
      <w:r w:rsidR="009307CA" w:rsidRPr="000D2B41">
        <w:t>va</w:t>
      </w:r>
      <w:r w:rsidRPr="000D2B41">
        <w:t xml:space="preserve"> rahatrahvi </w:t>
      </w:r>
      <w:r w:rsidR="009307CA" w:rsidRPr="000D2B41">
        <w:t xml:space="preserve">ülemmäär on praegu </w:t>
      </w:r>
      <w:r w:rsidRPr="000D2B41">
        <w:t>2400 eurot ja juriidilisele isikule sama teo eest</w:t>
      </w:r>
      <w:r w:rsidR="009307CA" w:rsidRPr="000D2B41">
        <w:t xml:space="preserve"> määratava rahatrahvi ülemmäär on</w:t>
      </w:r>
      <w:r w:rsidRPr="000D2B41">
        <w:t xml:space="preserve"> 3200 eurot. Sellise</w:t>
      </w:r>
      <w:r w:rsidR="00F51953" w:rsidRPr="000D2B41">
        <w:t xml:space="preserve">l kujul ei ole </w:t>
      </w:r>
      <w:r w:rsidRPr="000D2B41">
        <w:t>juriidilise isiku karistusel preventiivset toimet, samuti o</w:t>
      </w:r>
      <w:r w:rsidR="00F51953" w:rsidRPr="000D2B41">
        <w:t>n</w:t>
      </w:r>
      <w:r w:rsidRPr="000D2B41">
        <w:t xml:space="preserve"> füüsilise ja juriidilise isiku karistused omavahel ebaproportsionaalsed. Seepärast </w:t>
      </w:r>
      <w:r w:rsidR="00340D14" w:rsidRPr="000D2B41">
        <w:t>on põhjendatud</w:t>
      </w:r>
      <w:r w:rsidRPr="000D2B41">
        <w:t xml:space="preserve"> juriidilise isiku trahvimäär</w:t>
      </w:r>
      <w:r w:rsidR="00340D14" w:rsidRPr="000D2B41">
        <w:t>a</w:t>
      </w:r>
      <w:r w:rsidRPr="000D2B41">
        <w:t xml:space="preserve"> tõsta.</w:t>
      </w:r>
    </w:p>
    <w:p w14:paraId="421F9EED" w14:textId="77777777" w:rsidR="006225C7" w:rsidRPr="000D2B41" w:rsidRDefault="006225C7" w:rsidP="000D2B41">
      <w:pPr>
        <w:jc w:val="both"/>
      </w:pPr>
    </w:p>
    <w:p w14:paraId="3C938AF1" w14:textId="13D4BFF6" w:rsidR="008A5489" w:rsidRPr="000D2B41" w:rsidRDefault="00340D14" w:rsidP="000D2B41">
      <w:pPr>
        <w:jc w:val="both"/>
      </w:pPr>
      <w:r w:rsidRPr="000D2B41">
        <w:t>Sobiva ü</w:t>
      </w:r>
      <w:r w:rsidR="008A5489" w:rsidRPr="000D2B41">
        <w:t xml:space="preserve">lemmäära leidmiseks võrreldi </w:t>
      </w:r>
      <w:proofErr w:type="spellStart"/>
      <w:r w:rsidRPr="000D2B41">
        <w:t>MTVSist</w:t>
      </w:r>
      <w:proofErr w:type="spellEnd"/>
      <w:r w:rsidRPr="000D2B41">
        <w:t xml:space="preserve"> tulenevate kohustuste rikkumise eest ette nähtud</w:t>
      </w:r>
      <w:r w:rsidR="008A5489" w:rsidRPr="000D2B41">
        <w:t xml:space="preserve"> juriidilise isiku trahvimäärasid nende seaduste </w:t>
      </w:r>
      <w:r w:rsidRPr="000D2B41">
        <w:t>trahvi</w:t>
      </w:r>
      <w:r w:rsidR="008A5489" w:rsidRPr="000D2B41">
        <w:t xml:space="preserve">määradega, mida on viimastel aastatel muudetud. Selgus, et kõrged trahvimäärad, mis ulatuvad miljonitesse, on sätestatud näiteks vedelkütuse seaduses, krediidiasutuste seaduses, kindlustustegevuse seaduses, isikuandmete kaitse seaduses ning rahapesu ja terrorismi rahastamise tõkestamise seaduses. </w:t>
      </w:r>
      <w:proofErr w:type="spellStart"/>
      <w:r w:rsidR="008A5489" w:rsidRPr="000D2B41">
        <w:t>KarSi</w:t>
      </w:r>
      <w:proofErr w:type="spellEnd"/>
      <w:r w:rsidR="008A5489" w:rsidRPr="000D2B41">
        <w:t xml:space="preserve"> § 47 lõike 2 maksimaalne määr 400 000 eurot on ette nähtud veeseaduses, infoühiskonna teenuse seaduses, rahvusvahelise sanktsiooni seaduses, tarbijakaitseseaduses, maapõueseaduses ja reklaamiseaduses. Paljudes eriseadustes on jäädud enne 2015. aasta </w:t>
      </w:r>
      <w:proofErr w:type="spellStart"/>
      <w:r w:rsidR="008A5489" w:rsidRPr="000D2B41">
        <w:t>KarSi</w:t>
      </w:r>
      <w:proofErr w:type="spellEnd"/>
      <w:r w:rsidR="008A5489" w:rsidRPr="000D2B41">
        <w:t xml:space="preserve"> § 47 muudatust kehtinud maksimaalse määra juurde, mis oli alates 2011. aastast 32 000 (kalapüügiseadus, biotsiidiseadus, maksukorralduse seadus, mõõteseadus). </w:t>
      </w:r>
      <w:r w:rsidR="00A9202A" w:rsidRPr="000D2B41">
        <w:t xml:space="preserve">Sellises kontekstis on </w:t>
      </w:r>
      <w:r w:rsidR="00D65CA7" w:rsidRPr="000D2B41">
        <w:t>MKS §</w:t>
      </w:r>
      <w:proofErr w:type="spellStart"/>
      <w:r w:rsidR="00D65CA7" w:rsidRPr="000D2B41">
        <w:t>is</w:t>
      </w:r>
      <w:proofErr w:type="spellEnd"/>
      <w:r w:rsidR="00D65CA7" w:rsidRPr="000D2B41">
        <w:t xml:space="preserve"> 155</w:t>
      </w:r>
      <w:r w:rsidR="00D65CA7" w:rsidRPr="000D2B41">
        <w:rPr>
          <w:vertAlign w:val="superscript"/>
        </w:rPr>
        <w:t>3</w:t>
      </w:r>
      <w:r w:rsidR="00D65CA7" w:rsidRPr="000D2B41">
        <w:t xml:space="preserve"> sätestatud</w:t>
      </w:r>
      <w:r w:rsidR="008A5489" w:rsidRPr="000D2B41">
        <w:t xml:space="preserve"> trahvimäär 3200 eurot ebaproportsionaalselt madal. Arvestades </w:t>
      </w:r>
      <w:proofErr w:type="spellStart"/>
      <w:r w:rsidR="008A5489" w:rsidRPr="000D2B41">
        <w:t>KarSiga</w:t>
      </w:r>
      <w:proofErr w:type="spellEnd"/>
      <w:r w:rsidR="008A5489" w:rsidRPr="000D2B41">
        <w:t xml:space="preserve"> lubatud maksimaalset trahvimäära ning näidetena toodud eriseadusi, </w:t>
      </w:r>
      <w:r w:rsidR="00180082" w:rsidRPr="000D2B41">
        <w:t xml:space="preserve">samuti teabevahetuse takistamise eest ettenähtud sanktsioonide piiriülest mõju, </w:t>
      </w:r>
      <w:r w:rsidR="008A5489" w:rsidRPr="000D2B41">
        <w:t xml:space="preserve">ei ole eelnõuga valitud trahvimäär </w:t>
      </w:r>
      <w:r w:rsidR="00D65CA7" w:rsidRPr="000D2B41">
        <w:t>5</w:t>
      </w:r>
      <w:r w:rsidR="008A5489" w:rsidRPr="000D2B41">
        <w:t>0 000 eurot ülemäära kõrge ning seda saab pidada mõõdukaks.</w:t>
      </w:r>
    </w:p>
    <w:p w14:paraId="309EB449" w14:textId="77777777" w:rsidR="008A5489" w:rsidRPr="000D2B41" w:rsidRDefault="008A5489" w:rsidP="000D2B41">
      <w:pPr>
        <w:jc w:val="both"/>
      </w:pPr>
    </w:p>
    <w:p w14:paraId="1EE4C0B3" w14:textId="77777777" w:rsidR="00F042E6" w:rsidRPr="000D2B41" w:rsidRDefault="00A74409" w:rsidP="000D2B41">
      <w:pPr>
        <w:jc w:val="both"/>
      </w:pPr>
      <w:r w:rsidRPr="000D2B41">
        <w:t xml:space="preserve">Eriti reljeefselt tuleb trahvimäära </w:t>
      </w:r>
      <w:r w:rsidR="00032264" w:rsidRPr="000D2B41">
        <w:t>mõju vähesus välja</w:t>
      </w:r>
      <w:r w:rsidR="00783DE2" w:rsidRPr="000D2B41">
        <w:t xml:space="preserve"> </w:t>
      </w:r>
      <w:r w:rsidR="00536DD9" w:rsidRPr="000D2B41">
        <w:t>rahatrahvi suuruse määramise halduspraktika</w:t>
      </w:r>
      <w:r w:rsidR="00032264" w:rsidRPr="000D2B41">
        <w:t xml:space="preserve"> valguses</w:t>
      </w:r>
      <w:r w:rsidR="00536DD9" w:rsidRPr="000D2B41">
        <w:t>. Riigikohtu suunistest lähtudes võtab menetleja seadusega sätestatud maksimaalsest trahvimäärast poole ning kergendavaid ja raskendavaid asjaolusid kaaludes kas tõstab või langetab summat. Kui raskendavaid asjaolusid ei tuvastata, siis maksimaalset trahvi või sellele lähedast trahvisummat ei määrata.</w:t>
      </w:r>
      <w:r w:rsidRPr="000D2B41">
        <w:t xml:space="preserve"> </w:t>
      </w:r>
    </w:p>
    <w:p w14:paraId="55287017" w14:textId="77777777" w:rsidR="00F042E6" w:rsidRPr="000D2B41" w:rsidRDefault="00F042E6" w:rsidP="000D2B41">
      <w:pPr>
        <w:jc w:val="both"/>
      </w:pPr>
    </w:p>
    <w:p w14:paraId="6FC6A9BD" w14:textId="7FE937A3" w:rsidR="00783DE2" w:rsidRPr="000D2B41" w:rsidRDefault="00F042E6" w:rsidP="000D2B41">
      <w:pPr>
        <w:jc w:val="both"/>
      </w:pPr>
      <w:r w:rsidRPr="000D2B41">
        <w:t xml:space="preserve">Samadel kaalutlustel ning võrreldavas </w:t>
      </w:r>
      <w:r w:rsidR="00300829" w:rsidRPr="000D2B41">
        <w:t xml:space="preserve">suurusjärgus </w:t>
      </w:r>
      <w:r w:rsidRPr="000D2B41">
        <w:t>tõsteti hiljuti ka tolliseaduses ettenähtud rahatrahvide ülemmäärasid.</w:t>
      </w:r>
    </w:p>
    <w:p w14:paraId="519A2344" w14:textId="77777777" w:rsidR="00206695" w:rsidRPr="000D2B41" w:rsidRDefault="00206695" w:rsidP="000D2B41">
      <w:pPr>
        <w:pStyle w:val="Default"/>
        <w:jc w:val="both"/>
        <w:rPr>
          <w:rFonts w:ascii="Times New Roman" w:hAnsi="Times New Roman" w:cs="Times New Roman"/>
        </w:rPr>
      </w:pPr>
    </w:p>
    <w:p w14:paraId="02DC43A3" w14:textId="5C0760BB" w:rsidR="00002AC6" w:rsidRPr="000D2B41" w:rsidRDefault="008A5489" w:rsidP="000D2B41">
      <w:pPr>
        <w:pStyle w:val="Default"/>
        <w:jc w:val="both"/>
        <w:rPr>
          <w:rFonts w:ascii="Times New Roman" w:hAnsi="Times New Roman" w:cs="Times New Roman"/>
        </w:rPr>
      </w:pPr>
      <w:r w:rsidRPr="000D2B41">
        <w:rPr>
          <w:rFonts w:ascii="Times New Roman" w:hAnsi="Times New Roman" w:cs="Times New Roman"/>
        </w:rPr>
        <w:t>Teabevahetuse takistamise</w:t>
      </w:r>
      <w:r w:rsidR="006225C7" w:rsidRPr="000D2B41">
        <w:rPr>
          <w:rFonts w:ascii="Times New Roman" w:hAnsi="Times New Roman" w:cs="Times New Roman"/>
        </w:rPr>
        <w:t xml:space="preserve"> tõkestamise</w:t>
      </w:r>
      <w:r w:rsidRPr="000D2B41">
        <w:rPr>
          <w:rFonts w:ascii="Times New Roman" w:hAnsi="Times New Roman" w:cs="Times New Roman"/>
        </w:rPr>
        <w:t xml:space="preserve"> </w:t>
      </w:r>
      <w:r w:rsidR="00962CBF" w:rsidRPr="000D2B41">
        <w:rPr>
          <w:rFonts w:ascii="Times New Roman" w:hAnsi="Times New Roman" w:cs="Times New Roman"/>
        </w:rPr>
        <w:t xml:space="preserve">eesmärgiga sanktsiooni näevad ette </w:t>
      </w:r>
      <w:r w:rsidR="008352C0" w:rsidRPr="000D2B41">
        <w:rPr>
          <w:rFonts w:ascii="Times New Roman" w:hAnsi="Times New Roman" w:cs="Times New Roman"/>
        </w:rPr>
        <w:t>halduskoostöö direktiiv</w:t>
      </w:r>
      <w:r w:rsidR="00962CBF" w:rsidRPr="000D2B41">
        <w:rPr>
          <w:rFonts w:ascii="Times New Roman" w:hAnsi="Times New Roman" w:cs="Times New Roman"/>
        </w:rPr>
        <w:t xml:space="preserve"> ning sarnased Majandusliku Koostöö ja Arengu Organisatsiooni (OECD) tasandi rahvusvahelised kokkulepped</w:t>
      </w:r>
      <w:r w:rsidR="00962CBF" w:rsidRPr="000D2B41">
        <w:rPr>
          <w:rStyle w:val="Allmrkuseviide"/>
          <w:rFonts w:ascii="Times New Roman" w:hAnsi="Times New Roman" w:cs="Times New Roman"/>
        </w:rPr>
        <w:footnoteReference w:id="18"/>
      </w:r>
      <w:r w:rsidR="00962CBF" w:rsidRPr="000D2B41">
        <w:rPr>
          <w:rFonts w:ascii="Times New Roman" w:hAnsi="Times New Roman" w:cs="Times New Roman"/>
        </w:rPr>
        <w:t>. Ka Euroopa Kontrollikoda on maksuhaldurite halduskoostöö tõhususe hindamisel välja toonud sanktsioonide mõjususe suurendamise vajadust</w:t>
      </w:r>
      <w:r w:rsidR="00962CBF" w:rsidRPr="000D2B41">
        <w:rPr>
          <w:rStyle w:val="Allmrkuseviide"/>
          <w:rFonts w:ascii="Times New Roman" w:hAnsi="Times New Roman" w:cs="Times New Roman"/>
        </w:rPr>
        <w:footnoteReference w:id="19"/>
      </w:r>
      <w:r w:rsidR="00962CBF" w:rsidRPr="000D2B41">
        <w:rPr>
          <w:rFonts w:ascii="Times New Roman" w:hAnsi="Times New Roman" w:cs="Times New Roman"/>
        </w:rPr>
        <w:t xml:space="preserve">. </w:t>
      </w:r>
    </w:p>
    <w:p w14:paraId="5CF67A95" w14:textId="77777777" w:rsidR="00962CBF" w:rsidRPr="000D2B41" w:rsidRDefault="00962CBF" w:rsidP="000D2B41">
      <w:pPr>
        <w:pStyle w:val="Default"/>
        <w:jc w:val="both"/>
        <w:rPr>
          <w:rFonts w:ascii="Times New Roman" w:hAnsi="Times New Roman" w:cs="Times New Roman"/>
        </w:rPr>
      </w:pPr>
    </w:p>
    <w:p w14:paraId="4FB8F1D6" w14:textId="2216C612" w:rsidR="00206695" w:rsidRPr="000D2B41" w:rsidRDefault="00002AC6" w:rsidP="000D2B41">
      <w:pPr>
        <w:jc w:val="both"/>
      </w:pPr>
      <w:r w:rsidRPr="000D2B41">
        <w:t>Teabevahetuse takistamisega seotud väärteomenetlusi seni algatatud ei ole</w:t>
      </w:r>
      <w:r w:rsidR="009E0CFE" w:rsidRPr="000D2B41">
        <w:t xml:space="preserve"> ning muudatusel on seega eelkõige preventiivne </w:t>
      </w:r>
      <w:r w:rsidR="00A54778" w:rsidRPr="000D2B41">
        <w:t xml:space="preserve">mõju. Väärteomenetluste puudumise tõttu on väga keeruline asjakohaselt hinnata muudatuse </w:t>
      </w:r>
      <w:r w:rsidR="00B333DA" w:rsidRPr="000D2B41">
        <w:t>praktilist ja vahetut mõju.</w:t>
      </w:r>
    </w:p>
    <w:p w14:paraId="602FC96B" w14:textId="77777777" w:rsidR="009E0CFE" w:rsidRPr="000D2B41" w:rsidRDefault="009E0CFE" w:rsidP="000D2B41">
      <w:pPr>
        <w:jc w:val="both"/>
      </w:pPr>
    </w:p>
    <w:p w14:paraId="063D14AD" w14:textId="166E3691" w:rsidR="00FD2D8A" w:rsidRPr="000D2B41" w:rsidRDefault="00FD2D8A" w:rsidP="000D2B41">
      <w:r w:rsidRPr="000D2B41">
        <w:t>Maksuvaldkonna väärteotrahvide</w:t>
      </w:r>
      <w:r w:rsidR="003746F3" w:rsidRPr="000D2B41">
        <w:t xml:space="preserve"> ajakohastamise vajadus </w:t>
      </w:r>
      <w:r w:rsidR="00B333DA" w:rsidRPr="000D2B41">
        <w:t xml:space="preserve">jääb </w:t>
      </w:r>
      <w:r w:rsidR="003746F3" w:rsidRPr="000D2B41">
        <w:t>endiselt aktuaal</w:t>
      </w:r>
      <w:r w:rsidR="00B333DA" w:rsidRPr="000D2B41">
        <w:t>s</w:t>
      </w:r>
      <w:r w:rsidR="003746F3" w:rsidRPr="000D2B41">
        <w:t>e</w:t>
      </w:r>
      <w:r w:rsidR="00B333DA" w:rsidRPr="000D2B41">
        <w:t>ks</w:t>
      </w:r>
      <w:r w:rsidR="003746F3" w:rsidRPr="000D2B41">
        <w:t>.</w:t>
      </w:r>
    </w:p>
    <w:p w14:paraId="6A691E01" w14:textId="77777777" w:rsidR="00882DE3" w:rsidRPr="000D2B41" w:rsidRDefault="00882DE3" w:rsidP="000D2B41"/>
    <w:p w14:paraId="3D521A33" w14:textId="459A4AF2" w:rsidR="00882DE3" w:rsidRPr="000D2B41" w:rsidRDefault="00054D6D" w:rsidP="000D2B41">
      <w:r w:rsidRPr="000D2B41">
        <w:t>Muudatus ei puuduta füüsilise isikule määratava rahatrahvi suurust.</w:t>
      </w:r>
    </w:p>
    <w:p w14:paraId="0F467CB0" w14:textId="77777777" w:rsidR="00054D6D" w:rsidRPr="000D2B41" w:rsidRDefault="00054D6D" w:rsidP="000D2B41"/>
    <w:p w14:paraId="2E821DC7" w14:textId="77777777" w:rsidR="002F3B25" w:rsidRPr="000D2B41" w:rsidRDefault="002F3B25" w:rsidP="000D2B41">
      <w:pPr>
        <w:jc w:val="both"/>
        <w:rPr>
          <w:b/>
        </w:rPr>
      </w:pPr>
      <w:r w:rsidRPr="000D2B41">
        <w:rPr>
          <w:b/>
        </w:rPr>
        <w:t>4. EELNÕU TERMINOLOOGIA</w:t>
      </w:r>
    </w:p>
    <w:p w14:paraId="50BD2CD0" w14:textId="77777777" w:rsidR="002F3B25" w:rsidRPr="000D2B41" w:rsidRDefault="002F3B25" w:rsidP="000D2B41">
      <w:pPr>
        <w:jc w:val="both"/>
        <w:rPr>
          <w:b/>
          <w:u w:val="single"/>
        </w:rPr>
      </w:pPr>
    </w:p>
    <w:p w14:paraId="046D1962" w14:textId="77777777" w:rsidR="002F3B25" w:rsidRPr="000D2B41" w:rsidRDefault="002F3B25" w:rsidP="000D2B41">
      <w:pPr>
        <w:jc w:val="both"/>
      </w:pPr>
      <w:r w:rsidRPr="000D2B41">
        <w:t xml:space="preserve">Eelnõuga ei võeta kasutusele uusi termineid. </w:t>
      </w:r>
    </w:p>
    <w:p w14:paraId="687374B4" w14:textId="77777777" w:rsidR="002F3B25" w:rsidRPr="000D2B41" w:rsidRDefault="002F3B25" w:rsidP="000D2B41">
      <w:pPr>
        <w:jc w:val="both"/>
      </w:pPr>
    </w:p>
    <w:p w14:paraId="30510EC2" w14:textId="77777777" w:rsidR="002F3B25" w:rsidRPr="000D2B41" w:rsidRDefault="002F3B25" w:rsidP="000D2B41">
      <w:pPr>
        <w:jc w:val="both"/>
        <w:rPr>
          <w:b/>
        </w:rPr>
      </w:pPr>
      <w:r w:rsidRPr="000D2B41">
        <w:rPr>
          <w:b/>
        </w:rPr>
        <w:t>5. EELNÕU VASTAVUS EUROOPA LIIDU ÕIGUSELE</w:t>
      </w:r>
    </w:p>
    <w:p w14:paraId="30AFFB80" w14:textId="77777777" w:rsidR="002F3B25" w:rsidRPr="000D2B41" w:rsidRDefault="002F3B25" w:rsidP="000D2B41">
      <w:pPr>
        <w:jc w:val="both"/>
        <w:rPr>
          <w:b/>
          <w:u w:val="single"/>
        </w:rPr>
      </w:pPr>
    </w:p>
    <w:p w14:paraId="19B5CD82" w14:textId="1D3006FC" w:rsidR="002F3B25" w:rsidRPr="000D2B41" w:rsidRDefault="008C4DF2" w:rsidP="000D2B41">
      <w:pPr>
        <w:jc w:val="both"/>
      </w:pPr>
      <w:r w:rsidRPr="000D2B41">
        <w:t xml:space="preserve">Eelnõuga võetakse üle halduskoostöö direktiivi muudatused ning </w:t>
      </w:r>
      <w:r w:rsidR="00FC31CC" w:rsidRPr="000D2B41">
        <w:t xml:space="preserve">neid rakendatakse kooskõlas </w:t>
      </w:r>
      <w:proofErr w:type="spellStart"/>
      <w:r w:rsidR="00FC31CC" w:rsidRPr="000D2B41">
        <w:t>MiCA</w:t>
      </w:r>
      <w:proofErr w:type="spellEnd"/>
      <w:r w:rsidR="00FC31CC" w:rsidRPr="000D2B41">
        <w:t xml:space="preserve"> </w:t>
      </w:r>
      <w:r w:rsidR="005E79D3" w:rsidRPr="000D2B41">
        <w:t>määrusega</w:t>
      </w:r>
      <w:r w:rsidR="00FC31CC" w:rsidRPr="000D2B41">
        <w:t>.</w:t>
      </w:r>
    </w:p>
    <w:p w14:paraId="6E99C419" w14:textId="77777777" w:rsidR="002F3B25" w:rsidRPr="000D2B41" w:rsidRDefault="002F3B25" w:rsidP="000D2B41">
      <w:pPr>
        <w:jc w:val="both"/>
      </w:pPr>
    </w:p>
    <w:p w14:paraId="1C04E50D" w14:textId="77777777" w:rsidR="002F3B25" w:rsidRPr="000D2B41" w:rsidRDefault="002F3B25" w:rsidP="000D2B41">
      <w:pPr>
        <w:jc w:val="both"/>
        <w:rPr>
          <w:b/>
        </w:rPr>
      </w:pPr>
      <w:r w:rsidRPr="000D2B41">
        <w:rPr>
          <w:b/>
        </w:rPr>
        <w:t>6. SEADUSE MÕJUD</w:t>
      </w:r>
    </w:p>
    <w:p w14:paraId="3CFA9831" w14:textId="77777777" w:rsidR="001630E1" w:rsidRPr="000D2B41" w:rsidRDefault="001630E1" w:rsidP="000D2B41">
      <w:pPr>
        <w:keepNext/>
        <w:jc w:val="both"/>
        <w:rPr>
          <w:b/>
          <w:iCs/>
        </w:rPr>
      </w:pPr>
    </w:p>
    <w:p w14:paraId="74AD7720" w14:textId="198C3CD4" w:rsidR="001630E1" w:rsidRPr="000D2B41" w:rsidRDefault="001630E1" w:rsidP="000D2B41">
      <w:pPr>
        <w:keepNext/>
        <w:jc w:val="both"/>
        <w:rPr>
          <w:bCs/>
          <w:iCs/>
        </w:rPr>
      </w:pPr>
      <w:r w:rsidRPr="000D2B41">
        <w:rPr>
          <w:bCs/>
          <w:iCs/>
        </w:rPr>
        <w:t xml:space="preserve">Komisjoni </w:t>
      </w:r>
      <w:r w:rsidR="003B11D4" w:rsidRPr="000D2B41">
        <w:rPr>
          <w:bCs/>
          <w:iCs/>
        </w:rPr>
        <w:t xml:space="preserve">esialgse </w:t>
      </w:r>
      <w:r w:rsidRPr="000D2B41">
        <w:rPr>
          <w:bCs/>
          <w:iCs/>
        </w:rPr>
        <w:t xml:space="preserve">mõjuhinnangu kohaselt on </w:t>
      </w:r>
      <w:proofErr w:type="spellStart"/>
      <w:r w:rsidR="006C6CDC" w:rsidRPr="000D2B41">
        <w:rPr>
          <w:bCs/>
          <w:iCs/>
        </w:rPr>
        <w:t>krüptovarateenuse</w:t>
      </w:r>
      <w:proofErr w:type="spellEnd"/>
      <w:r w:rsidR="006C6CDC" w:rsidRPr="000D2B41">
        <w:rPr>
          <w:bCs/>
          <w:iCs/>
        </w:rPr>
        <w:t xml:space="preserve"> osutaja</w:t>
      </w:r>
      <w:r w:rsidRPr="000D2B41">
        <w:rPr>
          <w:bCs/>
          <w:iCs/>
        </w:rPr>
        <w:t xml:space="preserve">te aruandluse loomiseks vajalik liiduülene regulatsioon.  Praeguse olukorra säilitamine, kus maksuhalduritel puudub juurdepääs </w:t>
      </w:r>
      <w:proofErr w:type="spellStart"/>
      <w:r w:rsidR="00947274" w:rsidRPr="000D2B41">
        <w:rPr>
          <w:bCs/>
          <w:iCs/>
        </w:rPr>
        <w:t>krüptovaradega</w:t>
      </w:r>
      <w:proofErr w:type="spellEnd"/>
      <w:r w:rsidR="00947274" w:rsidRPr="000D2B41">
        <w:rPr>
          <w:bCs/>
          <w:iCs/>
        </w:rPr>
        <w:t xml:space="preserve"> seonduva </w:t>
      </w:r>
      <w:r w:rsidRPr="000D2B41">
        <w:rPr>
          <w:bCs/>
          <w:iCs/>
        </w:rPr>
        <w:t xml:space="preserve">maksukohustuse kindlaksmääramiseks vajalikule teabele ning seega tuleks üles ehitada erinevad riiklikud aruandlusreeglid, oleks kõige madalama tulemuslikkuse, tõhususe ja sidususega variant. Euroopa Liidu üleste aruandlusreeglite sätestamine seaks kõik Euroopa Liidus tegutsevad </w:t>
      </w:r>
      <w:proofErr w:type="spellStart"/>
      <w:r w:rsidR="002E5500" w:rsidRPr="000D2B41">
        <w:rPr>
          <w:bCs/>
          <w:iCs/>
        </w:rPr>
        <w:t>krüptovara</w:t>
      </w:r>
      <w:proofErr w:type="spellEnd"/>
      <w:r w:rsidRPr="000D2B41">
        <w:rPr>
          <w:bCs/>
          <w:iCs/>
        </w:rPr>
        <w:t xml:space="preserve"> teenuste pakkujad ning ka maksuhaldurid liidu tasandil võrdsesse olukorda.</w:t>
      </w:r>
    </w:p>
    <w:p w14:paraId="3DBFF2F9" w14:textId="77777777" w:rsidR="001630E1" w:rsidRPr="000D2B41" w:rsidRDefault="001630E1" w:rsidP="000D2B41">
      <w:pPr>
        <w:keepNext/>
        <w:jc w:val="both"/>
        <w:rPr>
          <w:bCs/>
          <w:iCs/>
        </w:rPr>
      </w:pPr>
    </w:p>
    <w:p w14:paraId="07D9071D" w14:textId="5F7B30C3" w:rsidR="001630E1" w:rsidRPr="000D2B41" w:rsidRDefault="001630E1" w:rsidP="000D2B41">
      <w:pPr>
        <w:keepNext/>
        <w:jc w:val="both"/>
        <w:rPr>
          <w:bCs/>
          <w:iCs/>
        </w:rPr>
      </w:pPr>
      <w:r w:rsidRPr="000D2B41">
        <w:rPr>
          <w:bCs/>
          <w:iCs/>
        </w:rPr>
        <w:t xml:space="preserve">Komisjoni hinnangul võib </w:t>
      </w:r>
      <w:proofErr w:type="spellStart"/>
      <w:r w:rsidR="006C6CDC" w:rsidRPr="000D2B41">
        <w:rPr>
          <w:bCs/>
          <w:iCs/>
        </w:rPr>
        <w:t>krüptovarateenuse</w:t>
      </w:r>
      <w:proofErr w:type="spellEnd"/>
      <w:r w:rsidR="006C6CDC" w:rsidRPr="000D2B41">
        <w:rPr>
          <w:bCs/>
          <w:iCs/>
        </w:rPr>
        <w:t xml:space="preserve"> osutaja</w:t>
      </w:r>
      <w:r w:rsidRPr="000D2B41">
        <w:rPr>
          <w:bCs/>
          <w:iCs/>
        </w:rPr>
        <w:t xml:space="preserve">te aruandlusest saadav teave tuua kaasa täiendava maksutulu liidu tasandil kuni 2,4 miljardit eurot. </w:t>
      </w:r>
    </w:p>
    <w:p w14:paraId="2BF2900B" w14:textId="77777777" w:rsidR="001630E1" w:rsidRPr="000D2B41" w:rsidRDefault="001630E1" w:rsidP="000D2B41">
      <w:pPr>
        <w:keepNext/>
        <w:jc w:val="both"/>
        <w:rPr>
          <w:bCs/>
          <w:iCs/>
        </w:rPr>
      </w:pPr>
    </w:p>
    <w:p w14:paraId="138CCBCB" w14:textId="4077DF14" w:rsidR="001630E1" w:rsidRPr="000D2B41" w:rsidRDefault="001630E1" w:rsidP="000D2B41">
      <w:pPr>
        <w:jc w:val="both"/>
        <w:rPr>
          <w:color w:val="212121"/>
          <w:shd w:val="clear" w:color="auto" w:fill="FFFFFF"/>
        </w:rPr>
      </w:pPr>
      <w:r w:rsidRPr="000D2B41">
        <w:rPr>
          <w:color w:val="212121"/>
          <w:shd w:val="clear" w:color="auto" w:fill="FFFFFF"/>
        </w:rPr>
        <w:t>MTA</w:t>
      </w:r>
      <w:r w:rsidR="0002339D" w:rsidRPr="000D2B41">
        <w:rPr>
          <w:color w:val="212121"/>
          <w:shd w:val="clear" w:color="auto" w:fill="FFFFFF"/>
        </w:rPr>
        <w:t xml:space="preserve"> </w:t>
      </w:r>
      <w:r w:rsidRPr="000D2B41">
        <w:rPr>
          <w:color w:val="212121"/>
          <w:shd w:val="clear" w:color="auto" w:fill="FFFFFF"/>
        </w:rPr>
        <w:t xml:space="preserve">hindab teabevahetust </w:t>
      </w:r>
      <w:proofErr w:type="spellStart"/>
      <w:r w:rsidR="00B70D5C" w:rsidRPr="000D2B41">
        <w:rPr>
          <w:color w:val="212121"/>
          <w:shd w:val="clear" w:color="auto" w:fill="FFFFFF"/>
        </w:rPr>
        <w:t>krüptovara</w:t>
      </w:r>
      <w:proofErr w:type="spellEnd"/>
      <w:r w:rsidRPr="000D2B41">
        <w:rPr>
          <w:color w:val="212121"/>
          <w:shd w:val="clear" w:color="auto" w:fill="FFFFFF"/>
        </w:rPr>
        <w:t xml:space="preserve"> kasutajate osas vajalikuks. </w:t>
      </w:r>
      <w:r w:rsidR="4E85BA57" w:rsidRPr="000D2B41">
        <w:rPr>
          <w:color w:val="212121"/>
          <w:shd w:val="clear" w:color="auto" w:fill="FFFFFF"/>
        </w:rPr>
        <w:t>Kogutavad</w:t>
      </w:r>
      <w:r w:rsidRPr="000D2B41">
        <w:rPr>
          <w:color w:val="212121"/>
          <w:shd w:val="clear" w:color="auto" w:fill="FFFFFF"/>
        </w:rPr>
        <w:t xml:space="preserve"> andmed võimaldavad tuvastada probleemseid maksumaksjad, kes jätavad </w:t>
      </w:r>
      <w:proofErr w:type="spellStart"/>
      <w:r w:rsidR="00B70D5C" w:rsidRPr="000D2B41">
        <w:rPr>
          <w:color w:val="212121"/>
          <w:shd w:val="clear" w:color="auto" w:fill="FFFFFF"/>
        </w:rPr>
        <w:t>krüptovara</w:t>
      </w:r>
      <w:r w:rsidRPr="000D2B41">
        <w:rPr>
          <w:color w:val="212121"/>
          <w:shd w:val="clear" w:color="auto" w:fill="FFFFFF"/>
        </w:rPr>
        <w:t>ga</w:t>
      </w:r>
      <w:proofErr w:type="spellEnd"/>
      <w:r w:rsidRPr="000D2B41">
        <w:rPr>
          <w:color w:val="212121"/>
          <w:shd w:val="clear" w:color="auto" w:fill="FFFFFF"/>
        </w:rPr>
        <w:t xml:space="preserve"> tehtud tehingutest saadud kasu deklareerimata, kasutavad </w:t>
      </w:r>
      <w:proofErr w:type="spellStart"/>
      <w:r w:rsidR="002E5500" w:rsidRPr="000D2B41">
        <w:rPr>
          <w:color w:val="212121"/>
          <w:shd w:val="clear" w:color="auto" w:fill="FFFFFF"/>
        </w:rPr>
        <w:t>krüptovara</w:t>
      </w:r>
      <w:r w:rsidR="3EC874F8" w:rsidRPr="000D2B41">
        <w:rPr>
          <w:color w:val="212121"/>
          <w:shd w:val="clear" w:color="auto" w:fill="FFFFFF"/>
        </w:rPr>
        <w:t>s</w:t>
      </w:r>
      <w:r w:rsidRPr="000D2B41">
        <w:rPr>
          <w:color w:val="212121"/>
          <w:shd w:val="clear" w:color="auto" w:fill="FFFFFF"/>
        </w:rPr>
        <w:t>id</w:t>
      </w:r>
      <w:proofErr w:type="spellEnd"/>
      <w:r w:rsidRPr="000D2B41">
        <w:rPr>
          <w:color w:val="212121"/>
          <w:shd w:val="clear" w:color="auto" w:fill="FFFFFF"/>
        </w:rPr>
        <w:t xml:space="preserve"> ettevõttest raha välja viimiseks </w:t>
      </w:r>
      <w:proofErr w:type="spellStart"/>
      <w:r w:rsidRPr="000D2B41">
        <w:rPr>
          <w:color w:val="212121"/>
          <w:shd w:val="clear" w:color="auto" w:fill="FFFFFF"/>
        </w:rPr>
        <w:t>vmt</w:t>
      </w:r>
      <w:proofErr w:type="spellEnd"/>
      <w:r w:rsidR="00947274" w:rsidRPr="000D2B41">
        <w:rPr>
          <w:color w:val="212121"/>
          <w:shd w:val="clear" w:color="auto" w:fill="FFFFFF"/>
        </w:rPr>
        <w:t>, töötasude maksmiseks, omakapitali sissemakseteks</w:t>
      </w:r>
      <w:r w:rsidR="003C3823" w:rsidRPr="000D2B41">
        <w:rPr>
          <w:color w:val="212121"/>
          <w:shd w:val="clear" w:color="auto" w:fill="FFFFFF"/>
        </w:rPr>
        <w:t xml:space="preserve"> ning mh kasutavad seda makse/arveldusvahendina. Lisaks</w:t>
      </w:r>
      <w:r w:rsidRPr="000D2B41">
        <w:rPr>
          <w:color w:val="212121"/>
          <w:shd w:val="clear" w:color="auto" w:fill="FFFFFF"/>
        </w:rPr>
        <w:t xml:space="preserve"> annavad andmed </w:t>
      </w:r>
      <w:r w:rsidR="003C3823" w:rsidRPr="000D2B41">
        <w:rPr>
          <w:color w:val="212121"/>
          <w:shd w:val="clear" w:color="auto" w:fill="FFFFFF"/>
        </w:rPr>
        <w:t xml:space="preserve">olulist </w:t>
      </w:r>
      <w:r w:rsidRPr="000D2B41">
        <w:rPr>
          <w:color w:val="212121"/>
          <w:shd w:val="clear" w:color="auto" w:fill="FFFFFF"/>
        </w:rPr>
        <w:t>lisandväärtust ka muudes valdkondades nt rahapesu, rahvusvahelised sanktsioonid või võitlus kuritegevusega. Valdkonna reguleeritus korrastab ka turgu</w:t>
      </w:r>
      <w:r w:rsidR="003C3823" w:rsidRPr="000D2B41">
        <w:rPr>
          <w:color w:val="212121"/>
          <w:shd w:val="clear" w:color="auto" w:fill="FFFFFF"/>
        </w:rPr>
        <w:t xml:space="preserve"> ja omab </w:t>
      </w:r>
      <w:proofErr w:type="spellStart"/>
      <w:r w:rsidR="003C3823" w:rsidRPr="000D2B41">
        <w:rPr>
          <w:color w:val="212121"/>
          <w:shd w:val="clear" w:color="auto" w:fill="FFFFFF"/>
        </w:rPr>
        <w:t>krüptovaradega</w:t>
      </w:r>
      <w:proofErr w:type="spellEnd"/>
      <w:r w:rsidR="003C3823" w:rsidRPr="000D2B41">
        <w:rPr>
          <w:color w:val="212121"/>
          <w:shd w:val="clear" w:color="auto" w:fill="FFFFFF"/>
        </w:rPr>
        <w:t xml:space="preserve"> seonduva maksukuulekuse osas</w:t>
      </w:r>
      <w:r w:rsidR="00A721AA" w:rsidRPr="000D2B41">
        <w:rPr>
          <w:color w:val="212121"/>
          <w:shd w:val="clear" w:color="auto" w:fill="FFFFFF"/>
        </w:rPr>
        <w:t xml:space="preserve"> positiivset mõju</w:t>
      </w:r>
      <w:r w:rsidRPr="000D2B41">
        <w:rPr>
          <w:color w:val="212121"/>
          <w:shd w:val="clear" w:color="auto" w:fill="FFFFFF"/>
        </w:rPr>
        <w:t>.</w:t>
      </w:r>
    </w:p>
    <w:p w14:paraId="1B72DD66" w14:textId="77777777" w:rsidR="001630E1" w:rsidRPr="000D2B41" w:rsidRDefault="001630E1" w:rsidP="000D2B41">
      <w:pPr>
        <w:jc w:val="both"/>
        <w:rPr>
          <w:color w:val="212121"/>
          <w:shd w:val="clear" w:color="auto" w:fill="FFFFFF"/>
        </w:rPr>
      </w:pPr>
    </w:p>
    <w:p w14:paraId="1D2B1259" w14:textId="1B54D8F6" w:rsidR="009B4EF8" w:rsidRPr="000D2B41" w:rsidRDefault="009B4EF8" w:rsidP="000D2B41">
      <w:pPr>
        <w:jc w:val="both"/>
        <w:rPr>
          <w:b/>
          <w:bCs/>
          <w:color w:val="212121"/>
          <w:u w:val="single"/>
          <w:shd w:val="clear" w:color="auto" w:fill="FFFFFF"/>
        </w:rPr>
      </w:pPr>
      <w:proofErr w:type="spellStart"/>
      <w:r w:rsidRPr="000D2B41">
        <w:rPr>
          <w:b/>
          <w:bCs/>
          <w:color w:val="212121"/>
          <w:u w:val="single"/>
          <w:shd w:val="clear" w:color="auto" w:fill="FFFFFF"/>
        </w:rPr>
        <w:t>Krüptovara</w:t>
      </w:r>
      <w:proofErr w:type="spellEnd"/>
      <w:r w:rsidRPr="000D2B41">
        <w:rPr>
          <w:b/>
          <w:bCs/>
          <w:color w:val="212121"/>
          <w:u w:val="single"/>
          <w:shd w:val="clear" w:color="auto" w:fill="FFFFFF"/>
        </w:rPr>
        <w:t xml:space="preserve"> teabevahetuse rakendamine</w:t>
      </w:r>
    </w:p>
    <w:p w14:paraId="6EEAAF80" w14:textId="77777777" w:rsidR="009B4EF8" w:rsidRPr="000D2B41" w:rsidRDefault="009B4EF8" w:rsidP="000D2B41">
      <w:pPr>
        <w:jc w:val="both"/>
        <w:rPr>
          <w:color w:val="212121"/>
          <w:shd w:val="clear" w:color="auto" w:fill="FFFFFF"/>
        </w:rPr>
      </w:pPr>
    </w:p>
    <w:p w14:paraId="20A463CE" w14:textId="3A82D265" w:rsidR="001630E1" w:rsidRPr="000D2B41" w:rsidRDefault="004C1A77" w:rsidP="000D2B41">
      <w:pPr>
        <w:jc w:val="both"/>
        <w:rPr>
          <w:b/>
          <w:bCs/>
          <w:color w:val="212121"/>
          <w:shd w:val="clear" w:color="auto" w:fill="FFFFFF"/>
        </w:rPr>
      </w:pPr>
      <w:r w:rsidRPr="000D2B41">
        <w:rPr>
          <w:b/>
          <w:bCs/>
          <w:color w:val="212121"/>
          <w:shd w:val="clear" w:color="auto" w:fill="FFFFFF"/>
        </w:rPr>
        <w:t xml:space="preserve">Kaasnev mõju: </w:t>
      </w:r>
      <w:r w:rsidR="001630E1" w:rsidRPr="000D2B41">
        <w:rPr>
          <w:b/>
          <w:bCs/>
          <w:color w:val="212121"/>
          <w:shd w:val="clear" w:color="auto" w:fill="FFFFFF"/>
        </w:rPr>
        <w:t>Mõju majandusele</w:t>
      </w:r>
    </w:p>
    <w:p w14:paraId="5D958FD4" w14:textId="77777777" w:rsidR="001630E1" w:rsidRPr="000D2B41" w:rsidRDefault="001630E1" w:rsidP="000D2B41">
      <w:pPr>
        <w:jc w:val="both"/>
        <w:rPr>
          <w:color w:val="212121"/>
          <w:shd w:val="clear" w:color="auto" w:fill="FFFFFF"/>
        </w:rPr>
      </w:pPr>
    </w:p>
    <w:p w14:paraId="64A00CA0" w14:textId="51B5D091" w:rsidR="00A1188A" w:rsidRPr="000D2B41" w:rsidRDefault="00A1188A" w:rsidP="000D2B41">
      <w:pPr>
        <w:jc w:val="both"/>
        <w:rPr>
          <w:b/>
          <w:bCs/>
          <w:color w:val="212121"/>
          <w:shd w:val="clear" w:color="auto" w:fill="FFFFFF"/>
        </w:rPr>
      </w:pPr>
      <w:r w:rsidRPr="000D2B41">
        <w:rPr>
          <w:b/>
          <w:color w:val="212121"/>
        </w:rPr>
        <w:t>Mõju</w:t>
      </w:r>
      <w:r w:rsidR="004C1A77" w:rsidRPr="000D2B41">
        <w:rPr>
          <w:b/>
          <w:color w:val="212121"/>
        </w:rPr>
        <w:t xml:space="preserve"> </w:t>
      </w:r>
      <w:proofErr w:type="spellStart"/>
      <w:r w:rsidR="004C1A77" w:rsidRPr="000D2B41">
        <w:rPr>
          <w:b/>
          <w:color w:val="212121"/>
        </w:rPr>
        <w:t>krüptovarateenuse</w:t>
      </w:r>
      <w:proofErr w:type="spellEnd"/>
      <w:r w:rsidR="004C1A77" w:rsidRPr="000D2B41">
        <w:rPr>
          <w:b/>
          <w:color w:val="212121"/>
        </w:rPr>
        <w:t xml:space="preserve"> </w:t>
      </w:r>
      <w:r w:rsidR="004C1A77" w:rsidRPr="000D2B41">
        <w:rPr>
          <w:b/>
          <w:bCs/>
          <w:color w:val="212121"/>
        </w:rPr>
        <w:t>osu</w:t>
      </w:r>
      <w:r w:rsidR="0F4534BF" w:rsidRPr="000D2B41">
        <w:rPr>
          <w:b/>
          <w:bCs/>
          <w:color w:val="212121"/>
        </w:rPr>
        <w:t>t</w:t>
      </w:r>
      <w:r w:rsidR="004C1A77" w:rsidRPr="000D2B41">
        <w:rPr>
          <w:b/>
          <w:bCs/>
          <w:color w:val="212121"/>
        </w:rPr>
        <w:t>ajatele</w:t>
      </w:r>
    </w:p>
    <w:p w14:paraId="4DBBA87C" w14:textId="1B6402D5" w:rsidR="001630E1" w:rsidRPr="000D2B41" w:rsidRDefault="001630E1" w:rsidP="000D2B41">
      <w:pPr>
        <w:jc w:val="both"/>
      </w:pPr>
      <w:r w:rsidRPr="000D2B41">
        <w:rPr>
          <w:b/>
          <w:bCs/>
        </w:rPr>
        <w:t>Sihtrühm</w:t>
      </w:r>
      <w:r w:rsidR="009C607E" w:rsidRPr="000D2B41">
        <w:rPr>
          <w:b/>
          <w:bCs/>
        </w:rPr>
        <w:t>ad</w:t>
      </w:r>
      <w:r w:rsidRPr="000D2B41">
        <w:rPr>
          <w:b/>
          <w:bCs/>
        </w:rPr>
        <w:t xml:space="preserve">. </w:t>
      </w:r>
      <w:proofErr w:type="spellStart"/>
      <w:r w:rsidR="00B70D5C" w:rsidRPr="000D2B41">
        <w:t>Krüptova</w:t>
      </w:r>
      <w:r w:rsidR="009C607E" w:rsidRPr="000D2B41">
        <w:t>rade</w:t>
      </w:r>
      <w:proofErr w:type="spellEnd"/>
      <w:r w:rsidR="009C607E" w:rsidRPr="000D2B41">
        <w:t xml:space="preserve"> </w:t>
      </w:r>
      <w:r w:rsidRPr="000D2B41">
        <w:t xml:space="preserve">aruandlus puudutab ettevõtjaid, kes osutavad </w:t>
      </w:r>
      <w:proofErr w:type="spellStart"/>
      <w:r w:rsidR="002E5500" w:rsidRPr="000D2B41">
        <w:t>krüptovara</w:t>
      </w:r>
      <w:proofErr w:type="spellEnd"/>
      <w:r w:rsidRPr="000D2B41">
        <w:t xml:space="preserve"> vahetamise ja ülekandmise teenuseid Euroopa Liidu liikmesriigi residentidele.</w:t>
      </w:r>
      <w:r w:rsidR="00A721AA" w:rsidRPr="000D2B41">
        <w:t xml:space="preserve"> Lisaks puudutab aruandluskohustus ka </w:t>
      </w:r>
      <w:proofErr w:type="spellStart"/>
      <w:r w:rsidR="00A721AA" w:rsidRPr="000D2B41">
        <w:t>krüptovara</w:t>
      </w:r>
      <w:r w:rsidR="00BB6559" w:rsidRPr="000D2B41">
        <w:t>teenuse</w:t>
      </w:r>
      <w:proofErr w:type="spellEnd"/>
      <w:r w:rsidR="00BB6559" w:rsidRPr="000D2B41">
        <w:t xml:space="preserve"> pakkujaid</w:t>
      </w:r>
      <w:r w:rsidR="00A721AA" w:rsidRPr="000D2B41">
        <w:t>, kelle majandustegevus ei vaja tegevusluba.</w:t>
      </w:r>
    </w:p>
    <w:p w14:paraId="333B692D" w14:textId="77777777" w:rsidR="001630E1" w:rsidRPr="000D2B41" w:rsidRDefault="001630E1" w:rsidP="000D2B41">
      <w:pPr>
        <w:jc w:val="both"/>
      </w:pPr>
    </w:p>
    <w:p w14:paraId="093EABCF" w14:textId="29E799EA" w:rsidR="001630E1" w:rsidRPr="000D2B41" w:rsidRDefault="00BB6559" w:rsidP="000D2B41">
      <w:pPr>
        <w:jc w:val="both"/>
      </w:pPr>
      <w:r w:rsidRPr="000D2B41">
        <w:t>2025</w:t>
      </w:r>
      <w:r w:rsidR="7AA0F605" w:rsidRPr="000D2B41">
        <w:t>.</w:t>
      </w:r>
      <w:r w:rsidRPr="000D2B41">
        <w:t xml:space="preserve"> aasta suve </w:t>
      </w:r>
      <w:r w:rsidR="001630E1" w:rsidRPr="000D2B41">
        <w:t xml:space="preserve">seisuga on Eestis </w:t>
      </w:r>
      <w:r w:rsidRPr="000D2B41">
        <w:t>3</w:t>
      </w:r>
      <w:r w:rsidR="00ED71E8" w:rsidRPr="000D2B41">
        <w:t xml:space="preserve">9 </w:t>
      </w:r>
      <w:r w:rsidR="1764EE1F" w:rsidRPr="000D2B41">
        <w:t>teadaolevat</w:t>
      </w:r>
      <w:r w:rsidR="001630E1" w:rsidRPr="000D2B41">
        <w:t xml:space="preserve"> </w:t>
      </w:r>
      <w:proofErr w:type="spellStart"/>
      <w:r w:rsidR="002E5500" w:rsidRPr="000D2B41">
        <w:t>krüptovara</w:t>
      </w:r>
      <w:r w:rsidR="001630E1" w:rsidRPr="000D2B41">
        <w:t>teenuse</w:t>
      </w:r>
      <w:proofErr w:type="spellEnd"/>
      <w:r w:rsidR="001630E1" w:rsidRPr="000D2B41">
        <w:t xml:space="preserve"> pakkujat</w:t>
      </w:r>
      <w:r w:rsidR="001630E1" w:rsidRPr="000D2B41">
        <w:rPr>
          <w:rStyle w:val="Allmrkuseviide"/>
        </w:rPr>
        <w:footnoteReference w:id="20"/>
      </w:r>
      <w:r w:rsidR="001630E1" w:rsidRPr="000D2B41">
        <w:t xml:space="preserve">. </w:t>
      </w:r>
      <w:proofErr w:type="spellStart"/>
      <w:r w:rsidR="00ED71E8" w:rsidRPr="000D2B41">
        <w:t>Krüptovara</w:t>
      </w:r>
      <w:proofErr w:type="spellEnd"/>
      <w:r w:rsidR="00BB75A5" w:rsidRPr="000D2B41">
        <w:t xml:space="preserve"> </w:t>
      </w:r>
      <w:r w:rsidR="00ED71E8" w:rsidRPr="000D2B41">
        <w:t xml:space="preserve">ettevõtjate arv on </w:t>
      </w:r>
      <w:r w:rsidR="00BB75A5" w:rsidRPr="000D2B41">
        <w:t>drastiliselt langenud</w:t>
      </w:r>
      <w:r w:rsidR="001630E1" w:rsidRPr="000D2B41">
        <w:t xml:space="preserve"> seoses uute rahapesu ja terrorismi rahastamise tõkestamise seaduse (edaspidi </w:t>
      </w:r>
      <w:proofErr w:type="spellStart"/>
      <w:r w:rsidR="001630E1" w:rsidRPr="000D2B41">
        <w:rPr>
          <w:i/>
          <w:iCs/>
        </w:rPr>
        <w:t>RahaPTS</w:t>
      </w:r>
      <w:proofErr w:type="spellEnd"/>
      <w:r w:rsidR="001630E1" w:rsidRPr="000D2B41">
        <w:t>) nõuetega</w:t>
      </w:r>
      <w:r w:rsidR="00956946" w:rsidRPr="000D2B41">
        <w:t>.</w:t>
      </w:r>
    </w:p>
    <w:p w14:paraId="4451CA1D" w14:textId="77777777" w:rsidR="001630E1" w:rsidRPr="000D2B41" w:rsidRDefault="001630E1" w:rsidP="000D2B41">
      <w:pPr>
        <w:jc w:val="both"/>
      </w:pPr>
    </w:p>
    <w:p w14:paraId="2F9FFE84" w14:textId="65A49C68" w:rsidR="001630E1" w:rsidRPr="000D2B41" w:rsidRDefault="00956946" w:rsidP="000D2B41">
      <w:pPr>
        <w:jc w:val="both"/>
      </w:pPr>
      <w:r w:rsidRPr="000D2B41">
        <w:t xml:space="preserve">Rahapesu Andmebüroo lõpetas alates 30.12.2024 </w:t>
      </w:r>
      <w:proofErr w:type="spellStart"/>
      <w:r w:rsidR="002E5500" w:rsidRPr="000D2B41">
        <w:t>krüptovara</w:t>
      </w:r>
      <w:r w:rsidRPr="000D2B41">
        <w:t>teenuse</w:t>
      </w:r>
      <w:proofErr w:type="spellEnd"/>
      <w:r w:rsidRPr="000D2B41">
        <w:t xml:space="preserve"> tegevuslubade väljastamise ning selle asemel </w:t>
      </w:r>
      <w:r w:rsidR="009B6A9F" w:rsidRPr="000D2B41">
        <w:t xml:space="preserve">annab </w:t>
      </w:r>
      <w:proofErr w:type="spellStart"/>
      <w:r w:rsidRPr="000D2B41">
        <w:t>krüptovaraturu</w:t>
      </w:r>
      <w:proofErr w:type="spellEnd"/>
      <w:r w:rsidRPr="000D2B41">
        <w:t xml:space="preserve"> osalise l</w:t>
      </w:r>
      <w:r w:rsidR="00615E7F" w:rsidRPr="000D2B41">
        <w:t>oa</w:t>
      </w:r>
      <w:r w:rsidRPr="000D2B41">
        <w:t xml:space="preserve"> Finantsinspektsioon. Teenusepakkujad viiakse </w:t>
      </w:r>
      <w:proofErr w:type="spellStart"/>
      <w:r w:rsidRPr="000D2B41">
        <w:t>krüptovaraturu</w:t>
      </w:r>
      <w:proofErr w:type="spellEnd"/>
      <w:r w:rsidRPr="000D2B41">
        <w:t xml:space="preserve"> seadusega täielikult Finantsinspektsiooni järelevalve alla alates 1.07.2026, mil kaotavad kehtivuse Rahapesu Andmebüroo väljastatud tegevusload </w:t>
      </w:r>
      <w:proofErr w:type="spellStart"/>
      <w:r w:rsidR="002E5500" w:rsidRPr="000D2B41">
        <w:t>krüptovara</w:t>
      </w:r>
      <w:proofErr w:type="spellEnd"/>
      <w:r w:rsidRPr="000D2B41">
        <w:t xml:space="preserve"> teenuse osutamiseks. Neile </w:t>
      </w:r>
      <w:proofErr w:type="spellStart"/>
      <w:r w:rsidR="006C6CDC" w:rsidRPr="000D2B41">
        <w:t>krüptovarateenuse</w:t>
      </w:r>
      <w:proofErr w:type="spellEnd"/>
      <w:r w:rsidR="006C6CDC" w:rsidRPr="000D2B41">
        <w:t xml:space="preserve"> osutaja</w:t>
      </w:r>
      <w:r w:rsidRPr="000D2B41">
        <w:t xml:space="preserve">tele, kellel on kehtiv Rahapesu Andmebüroo tegevusluba, jääb õigus selle alusel tegutseda 2026. aasta 1. juulini. Juhul kui </w:t>
      </w:r>
      <w:proofErr w:type="spellStart"/>
      <w:r w:rsidR="002E5500" w:rsidRPr="000D2B41">
        <w:t>krüptovara</w:t>
      </w:r>
      <w:proofErr w:type="spellEnd"/>
      <w:r w:rsidRPr="000D2B41">
        <w:t xml:space="preserve"> tegevusluba omavad isikud jätkavad oma majandustegevust kuni 2026. aasta esimese juulini ning uut tegevusluba Finantsinspektsioonilt ei taotle</w:t>
      </w:r>
      <w:r w:rsidR="67AA43BE" w:rsidRPr="000D2B41">
        <w:t>,</w:t>
      </w:r>
      <w:r w:rsidRPr="000D2B41">
        <w:t xml:space="preserve"> võivad nad suure tõenäosusega sattuda </w:t>
      </w:r>
      <w:proofErr w:type="spellStart"/>
      <w:r w:rsidRPr="000D2B41">
        <w:t>krüptovara</w:t>
      </w:r>
      <w:proofErr w:type="spellEnd"/>
      <w:r w:rsidRPr="000D2B41">
        <w:t xml:space="preserve"> alase teabevahetuse skoopi tehingute osas, mida teostati 2026. aasta I poolaastal.</w:t>
      </w:r>
    </w:p>
    <w:p w14:paraId="63D8F9F2" w14:textId="77777777" w:rsidR="009866BF" w:rsidRPr="000D2B41" w:rsidRDefault="009866BF" w:rsidP="000D2B41">
      <w:pPr>
        <w:jc w:val="both"/>
      </w:pPr>
    </w:p>
    <w:p w14:paraId="7E97312D" w14:textId="0F72A384" w:rsidR="00956946" w:rsidRPr="000D2B41" w:rsidRDefault="00956946" w:rsidP="000D2B41">
      <w:pPr>
        <w:jc w:val="both"/>
      </w:pPr>
      <w:proofErr w:type="spellStart"/>
      <w:r w:rsidRPr="000D2B41">
        <w:t>Krüptovaraturu</w:t>
      </w:r>
      <w:proofErr w:type="spellEnd"/>
      <w:r w:rsidRPr="000D2B41">
        <w:t xml:space="preserve"> seadusega (edaspidi </w:t>
      </w:r>
      <w:proofErr w:type="spellStart"/>
      <w:r w:rsidRPr="000D2B41">
        <w:rPr>
          <w:i/>
          <w:iCs/>
        </w:rPr>
        <w:t>KrüTS</w:t>
      </w:r>
      <w:proofErr w:type="spellEnd"/>
      <w:r w:rsidRPr="000D2B41">
        <w:t xml:space="preserve">) toodi </w:t>
      </w:r>
      <w:proofErr w:type="spellStart"/>
      <w:r w:rsidRPr="000D2B41">
        <w:t>krüptovaraturu</w:t>
      </w:r>
      <w:proofErr w:type="spellEnd"/>
      <w:r w:rsidRPr="000D2B41">
        <w:t xml:space="preserve"> osaliste tegevus Finantsinspektsiooni järelevalve alla. </w:t>
      </w:r>
      <w:proofErr w:type="spellStart"/>
      <w:r w:rsidRPr="000D2B41">
        <w:t>Krüptovaraturu</w:t>
      </w:r>
      <w:proofErr w:type="spellEnd"/>
      <w:r w:rsidRPr="000D2B41">
        <w:t xml:space="preserve"> seadust kohaldatakse isikute suhtes, kes tegelevad </w:t>
      </w:r>
      <w:proofErr w:type="spellStart"/>
      <w:r w:rsidRPr="000D2B41">
        <w:t>krüptovara</w:t>
      </w:r>
      <w:proofErr w:type="spellEnd"/>
      <w:r w:rsidRPr="000D2B41">
        <w:t xml:space="preserve"> emiteerimise, pakkumise ja vastaval platvormil kauplemisele võtmisega ning kes osutavad </w:t>
      </w:r>
      <w:proofErr w:type="spellStart"/>
      <w:r w:rsidRPr="000D2B41">
        <w:t>krüptovarateenuseid</w:t>
      </w:r>
      <w:proofErr w:type="spellEnd"/>
      <w:r w:rsidRPr="000D2B41">
        <w:t> </w:t>
      </w:r>
      <w:proofErr w:type="spellStart"/>
      <w:r w:rsidRPr="000D2B41">
        <w:t>MiCA</w:t>
      </w:r>
      <w:proofErr w:type="spellEnd"/>
      <w:r w:rsidR="00377559" w:rsidRPr="000D2B41">
        <w:t xml:space="preserve"> määruse </w:t>
      </w:r>
      <w:r w:rsidRPr="000D2B41">
        <w:t xml:space="preserve">tähenduses. Kõik isikud, kes </w:t>
      </w:r>
      <w:proofErr w:type="spellStart"/>
      <w:r w:rsidRPr="000D2B41">
        <w:t>MiCA</w:t>
      </w:r>
      <w:proofErr w:type="spellEnd"/>
      <w:r w:rsidRPr="000D2B41">
        <w:t xml:space="preserve"> tähenduses omavad tegevusluba</w:t>
      </w:r>
      <w:r w:rsidR="079286BC" w:rsidRPr="000D2B41">
        <w:t>,</w:t>
      </w:r>
      <w:r w:rsidRPr="000D2B41">
        <w:t xml:space="preserve"> on raporteerimiskohustuslased. </w:t>
      </w:r>
    </w:p>
    <w:p w14:paraId="436ED4F1" w14:textId="77777777" w:rsidR="00956946" w:rsidRPr="000D2B41" w:rsidRDefault="00956946" w:rsidP="000D2B41"/>
    <w:p w14:paraId="5A05780C" w14:textId="205DA425" w:rsidR="00956946" w:rsidRPr="000D2B41" w:rsidRDefault="00956946" w:rsidP="000D2B41">
      <w:proofErr w:type="spellStart"/>
      <w:r w:rsidRPr="000D2B41">
        <w:t>Krüptovara</w:t>
      </w:r>
      <w:proofErr w:type="spellEnd"/>
      <w:r w:rsidRPr="000D2B41">
        <w:t xml:space="preserve"> jaguneb </w:t>
      </w:r>
      <w:proofErr w:type="spellStart"/>
      <w:r w:rsidRPr="000D2B41">
        <w:t>KrüTSi</w:t>
      </w:r>
      <w:proofErr w:type="spellEnd"/>
      <w:r w:rsidRPr="000D2B41">
        <w:t xml:space="preserve"> ja </w:t>
      </w:r>
      <w:proofErr w:type="spellStart"/>
      <w:r w:rsidRPr="000D2B41">
        <w:t>MiCA</w:t>
      </w:r>
      <w:proofErr w:type="spellEnd"/>
      <w:r w:rsidRPr="000D2B41">
        <w:t xml:space="preserve"> tähenduses </w:t>
      </w:r>
    </w:p>
    <w:p w14:paraId="1EDB4E29" w14:textId="77777777" w:rsidR="00956946" w:rsidRPr="000D2B41" w:rsidRDefault="00956946" w:rsidP="000D2B41">
      <w:pPr>
        <w:numPr>
          <w:ilvl w:val="0"/>
          <w:numId w:val="17"/>
        </w:numPr>
        <w:jc w:val="both"/>
      </w:pPr>
      <w:r w:rsidRPr="000D2B41">
        <w:t xml:space="preserve">varapõhiseks </w:t>
      </w:r>
      <w:proofErr w:type="spellStart"/>
      <w:r w:rsidRPr="000D2B41">
        <w:t>tokeniks</w:t>
      </w:r>
      <w:proofErr w:type="spellEnd"/>
      <w:r w:rsidRPr="000D2B41">
        <w:t xml:space="preserve"> (tuntud ka kui </w:t>
      </w:r>
      <w:r w:rsidRPr="000D2B41">
        <w:rPr>
          <w:i/>
          <w:iCs/>
        </w:rPr>
        <w:t>ART</w:t>
      </w:r>
      <w:r w:rsidRPr="000D2B41">
        <w:t>); </w:t>
      </w:r>
    </w:p>
    <w:p w14:paraId="5E5240A7" w14:textId="77777777" w:rsidR="00956946" w:rsidRPr="000D2B41" w:rsidRDefault="00956946" w:rsidP="000D2B41">
      <w:pPr>
        <w:numPr>
          <w:ilvl w:val="0"/>
          <w:numId w:val="17"/>
        </w:numPr>
        <w:jc w:val="both"/>
      </w:pPr>
      <w:r w:rsidRPr="000D2B41">
        <w:t xml:space="preserve">e-raha </w:t>
      </w:r>
      <w:proofErr w:type="spellStart"/>
      <w:r w:rsidRPr="000D2B41">
        <w:t>tokeniks</w:t>
      </w:r>
      <w:proofErr w:type="spellEnd"/>
      <w:r w:rsidRPr="000D2B41">
        <w:t>, ja (tuntud ka kui </w:t>
      </w:r>
      <w:r w:rsidRPr="000D2B41">
        <w:rPr>
          <w:i/>
          <w:iCs/>
        </w:rPr>
        <w:t>EMT</w:t>
      </w:r>
      <w:r w:rsidRPr="000D2B41">
        <w:t>); </w:t>
      </w:r>
    </w:p>
    <w:p w14:paraId="148724A2" w14:textId="77777777" w:rsidR="00956946" w:rsidRPr="000D2B41" w:rsidRDefault="00956946" w:rsidP="000D2B41">
      <w:pPr>
        <w:numPr>
          <w:ilvl w:val="0"/>
          <w:numId w:val="17"/>
        </w:numPr>
        <w:jc w:val="both"/>
      </w:pPr>
      <w:r w:rsidRPr="000D2B41">
        <w:t xml:space="preserve">muuks </w:t>
      </w:r>
      <w:proofErr w:type="spellStart"/>
      <w:r w:rsidRPr="000D2B41">
        <w:t>krüptovaraks</w:t>
      </w:r>
      <w:proofErr w:type="spellEnd"/>
      <w:r w:rsidRPr="000D2B41">
        <w:t xml:space="preserve"> (millega seotud teenuste teenusepakkujad on tuntud ka kui </w:t>
      </w:r>
      <w:proofErr w:type="spellStart"/>
      <w:r w:rsidRPr="000D2B41">
        <w:rPr>
          <w:i/>
          <w:iCs/>
        </w:rPr>
        <w:t>CASP</w:t>
      </w:r>
      <w:r w:rsidRPr="000D2B41">
        <w:t>id</w:t>
      </w:r>
      <w:proofErr w:type="spellEnd"/>
      <w:r w:rsidRPr="000D2B41">
        <w:t>). </w:t>
      </w:r>
    </w:p>
    <w:p w14:paraId="462DC307" w14:textId="77777777" w:rsidR="00956946" w:rsidRPr="000D2B41" w:rsidRDefault="00956946" w:rsidP="000D2B41">
      <w:pPr>
        <w:jc w:val="both"/>
      </w:pPr>
    </w:p>
    <w:p w14:paraId="39E3508D" w14:textId="179575EE" w:rsidR="00956946" w:rsidRPr="000D2B41" w:rsidRDefault="00956946" w:rsidP="000D2B41">
      <w:pPr>
        <w:jc w:val="both"/>
      </w:pPr>
      <w:r w:rsidRPr="000D2B41">
        <w:t xml:space="preserve">Analoogselt jaotuvad ka nende osas pakutavad teenused: </w:t>
      </w:r>
    </w:p>
    <w:p w14:paraId="041EBCD8" w14:textId="152E56DE" w:rsidR="00956946" w:rsidRPr="000D2B41" w:rsidRDefault="00BD7255" w:rsidP="000D2B41">
      <w:pPr>
        <w:jc w:val="both"/>
      </w:pPr>
      <w:r w:rsidRPr="000D2B41">
        <w:t xml:space="preserve">1. </w:t>
      </w:r>
      <w:r w:rsidR="00102F4C" w:rsidRPr="000D2B41">
        <w:t>v</w:t>
      </w:r>
      <w:r w:rsidR="00956946" w:rsidRPr="000D2B41">
        <w:t xml:space="preserve">arapõhise </w:t>
      </w:r>
      <w:proofErr w:type="spellStart"/>
      <w:r w:rsidR="00956946" w:rsidRPr="000D2B41">
        <w:t>tokeni</w:t>
      </w:r>
      <w:proofErr w:type="spellEnd"/>
      <w:r w:rsidR="00956946" w:rsidRPr="000D2B41">
        <w:t xml:space="preserve"> emiteerimise teenus</w:t>
      </w:r>
      <w:r w:rsidR="00102F4C" w:rsidRPr="000D2B41">
        <w:t>;</w:t>
      </w:r>
    </w:p>
    <w:p w14:paraId="2025D90E" w14:textId="63FBC920" w:rsidR="00956946" w:rsidRPr="000D2B41" w:rsidRDefault="00102F4C" w:rsidP="000D2B41">
      <w:pPr>
        <w:jc w:val="both"/>
      </w:pPr>
      <w:r w:rsidRPr="000D2B41">
        <w:t>2. e</w:t>
      </w:r>
      <w:r w:rsidR="00956946" w:rsidRPr="000D2B41">
        <w:t xml:space="preserve">-raha </w:t>
      </w:r>
      <w:proofErr w:type="spellStart"/>
      <w:r w:rsidR="00956946" w:rsidRPr="000D2B41">
        <w:t>tokeni</w:t>
      </w:r>
      <w:proofErr w:type="spellEnd"/>
      <w:r w:rsidR="00956946" w:rsidRPr="000D2B41">
        <w:t xml:space="preserve"> emiteerimise teenus</w:t>
      </w:r>
      <w:r w:rsidRPr="000D2B41">
        <w:t>;</w:t>
      </w:r>
    </w:p>
    <w:p w14:paraId="3E308594" w14:textId="00064192" w:rsidR="00956946" w:rsidRPr="000D2B41" w:rsidRDefault="00102F4C" w:rsidP="000D2B41">
      <w:pPr>
        <w:jc w:val="both"/>
      </w:pPr>
      <w:r w:rsidRPr="000D2B41">
        <w:t>3. m</w:t>
      </w:r>
      <w:r w:rsidR="00956946" w:rsidRPr="000D2B41">
        <w:t xml:space="preserve">uu </w:t>
      </w:r>
      <w:proofErr w:type="spellStart"/>
      <w:r w:rsidR="00956946" w:rsidRPr="000D2B41">
        <w:t>krüptovara</w:t>
      </w:r>
      <w:proofErr w:type="spellEnd"/>
      <w:r w:rsidR="00956946" w:rsidRPr="000D2B41">
        <w:t xml:space="preserve"> teenus</w:t>
      </w:r>
      <w:r w:rsidR="0044207C" w:rsidRPr="000D2B41">
        <w:t>.</w:t>
      </w:r>
    </w:p>
    <w:p w14:paraId="1911EE4A" w14:textId="77777777" w:rsidR="0044207C" w:rsidRPr="000D2B41" w:rsidRDefault="0044207C" w:rsidP="000D2B41">
      <w:pPr>
        <w:jc w:val="both"/>
      </w:pPr>
    </w:p>
    <w:p w14:paraId="14039A90" w14:textId="09D081B4" w:rsidR="00956946" w:rsidRPr="000D2B41" w:rsidRDefault="00E66E96" w:rsidP="000D2B41">
      <w:pPr>
        <w:jc w:val="both"/>
      </w:pPr>
      <w:proofErr w:type="spellStart"/>
      <w:r w:rsidRPr="000D2B41">
        <w:t>Krüptovarade</w:t>
      </w:r>
      <w:proofErr w:type="spellEnd"/>
      <w:r w:rsidRPr="000D2B41">
        <w:t xml:space="preserve"> alane aruandlus mõjutab isikuid, kes pakuvad varapõhise </w:t>
      </w:r>
      <w:proofErr w:type="spellStart"/>
      <w:r w:rsidRPr="000D2B41">
        <w:t>tokeni</w:t>
      </w:r>
      <w:proofErr w:type="spellEnd"/>
      <w:r w:rsidRPr="000D2B41">
        <w:t xml:space="preserve"> emiteerimise teenust ning </w:t>
      </w:r>
      <w:r w:rsidR="7A13EA69" w:rsidRPr="000D2B41">
        <w:t xml:space="preserve">muid </w:t>
      </w:r>
      <w:proofErr w:type="spellStart"/>
      <w:r w:rsidRPr="000D2B41">
        <w:t>krüptovaradega</w:t>
      </w:r>
      <w:proofErr w:type="spellEnd"/>
      <w:r w:rsidRPr="000D2B41">
        <w:t xml:space="preserve"> seonduvaid teenuseid. </w:t>
      </w:r>
      <w:r w:rsidR="00A52C1C" w:rsidRPr="000D2B41">
        <w:t xml:space="preserve">E-rahaga seotud teenusepakkujad langevad finantskontode alase teabevahetuse skoopi. </w:t>
      </w:r>
      <w:r w:rsidRPr="000D2B41">
        <w:t xml:space="preserve">Seletuskirja koostamise seisuga ei oma Eestis Finantsinspektsiooni andmetel </w:t>
      </w:r>
      <w:r w:rsidR="00A52C1C" w:rsidRPr="000D2B41">
        <w:t>eelmainitud valdkondades</w:t>
      </w:r>
      <w:r w:rsidRPr="000D2B41">
        <w:t xml:space="preserve"> tegevusluba ükski finantsturu osaline. </w:t>
      </w:r>
      <w:r w:rsidR="00531179" w:rsidRPr="000D2B41">
        <w:t>Võimalik on, et tegevusloaga isikute arv võib väheneda kuni 50% võrra.</w:t>
      </w:r>
    </w:p>
    <w:p w14:paraId="1FA2B1D0" w14:textId="77777777" w:rsidR="00531179" w:rsidRPr="000D2B41" w:rsidRDefault="00531179" w:rsidP="000D2B41">
      <w:pPr>
        <w:jc w:val="both"/>
      </w:pPr>
    </w:p>
    <w:p w14:paraId="6A8835BE" w14:textId="1395C28E" w:rsidR="00531179" w:rsidRPr="000D2B41" w:rsidRDefault="00531179" w:rsidP="000D2B41">
      <w:pPr>
        <w:jc w:val="both"/>
      </w:pPr>
      <w:r w:rsidRPr="000D2B41">
        <w:t xml:space="preserve">Lisaks tekib aruandluskohustus isikutel (nii füüsilistel, kui ka juriidilistel), kes pakuvad </w:t>
      </w:r>
      <w:proofErr w:type="spellStart"/>
      <w:r w:rsidRPr="000D2B41">
        <w:t>krüptovaradega</w:t>
      </w:r>
      <w:proofErr w:type="spellEnd"/>
      <w:r w:rsidRPr="000D2B41">
        <w:t xml:space="preserve"> seotud teenuseid</w:t>
      </w:r>
      <w:r w:rsidR="00732ADB" w:rsidRPr="000D2B41">
        <w:t xml:space="preserve"> EL residendile või </w:t>
      </w:r>
      <w:r w:rsidR="00FA4993" w:rsidRPr="000D2B41">
        <w:t>muu partnerjurisdiktsiooni residendile</w:t>
      </w:r>
      <w:r w:rsidRPr="000D2B41">
        <w:t>, mis ei vaja tegevusluba.</w:t>
      </w:r>
    </w:p>
    <w:p w14:paraId="27F3E6D2" w14:textId="77777777" w:rsidR="001630E1" w:rsidRPr="000D2B41" w:rsidRDefault="001630E1" w:rsidP="000D2B41">
      <w:pPr>
        <w:jc w:val="both"/>
      </w:pPr>
    </w:p>
    <w:p w14:paraId="1E3FFA7A" w14:textId="77777777" w:rsidR="00BE70E5" w:rsidRPr="000D2B41" w:rsidRDefault="001630E1" w:rsidP="000D2B41">
      <w:pPr>
        <w:jc w:val="both"/>
      </w:pPr>
      <w:r w:rsidRPr="000D2B41">
        <w:rPr>
          <w:b/>
          <w:bCs/>
          <w:color w:val="212121"/>
          <w:shd w:val="clear" w:color="auto" w:fill="FFFFFF"/>
        </w:rPr>
        <w:t>Mõju esinemise sagedus ja ulatus.</w:t>
      </w:r>
      <w:r w:rsidRPr="000D2B41">
        <w:rPr>
          <w:color w:val="212121"/>
          <w:shd w:val="clear" w:color="auto" w:fill="FFFFFF"/>
        </w:rPr>
        <w:t xml:space="preserve"> </w:t>
      </w:r>
      <w:r w:rsidR="00BE70E5" w:rsidRPr="000D2B41">
        <w:t xml:space="preserve">Hoolsusmeetmete rakendamise ning teabe esitamise kohustuse täitmine eeldab </w:t>
      </w:r>
      <w:proofErr w:type="spellStart"/>
      <w:r w:rsidR="00BE70E5" w:rsidRPr="000D2B41">
        <w:t>krüptovarateenuse</w:t>
      </w:r>
      <w:proofErr w:type="spellEnd"/>
      <w:r w:rsidR="00BE70E5" w:rsidRPr="000D2B41">
        <w:t xml:space="preserve"> osutajatelt nii ühekordseid kui ka alalisi kulutusi. </w:t>
      </w:r>
    </w:p>
    <w:p w14:paraId="52EACA19" w14:textId="05F97F80" w:rsidR="001630E1" w:rsidRPr="000D2B41" w:rsidRDefault="10FF5688" w:rsidP="000D2B41">
      <w:pPr>
        <w:jc w:val="both"/>
        <w:rPr>
          <w:color w:val="212121"/>
          <w:shd w:val="clear" w:color="auto" w:fill="FFFFFF"/>
        </w:rPr>
      </w:pPr>
      <w:r w:rsidRPr="000D2B41">
        <w:t>Kõige suurem mõju esineb muudatuste jõustumise järgselt, kui on tarvis hoolsus- ja aruandluskohustused välja selgitada</w:t>
      </w:r>
      <w:r w:rsidR="3DD86FF5" w:rsidRPr="000D2B41">
        <w:t xml:space="preserve"> ja</w:t>
      </w:r>
      <w:r w:rsidRPr="000D2B41">
        <w:t xml:space="preserve"> luua infotehnoloogiline taristu, mis võimaldab </w:t>
      </w:r>
      <w:proofErr w:type="spellStart"/>
      <w:r w:rsidRPr="000D2B41">
        <w:t>krüptovarateenuse</w:t>
      </w:r>
      <w:proofErr w:type="spellEnd"/>
      <w:r w:rsidRPr="000D2B41">
        <w:t xml:space="preserve"> osutajal operatiivselt koondada ning edastada nõutud teavet. Samuti on aruandlusega alustamise aastal vaja rohkem investeerida töötajate koolitamisse. Jook</w:t>
      </w:r>
      <w:r w:rsidR="7AF60956" w:rsidRPr="000D2B41">
        <w:t>s</w:t>
      </w:r>
      <w:r w:rsidRPr="000D2B41">
        <w:t xml:space="preserve">valt kaasneb </w:t>
      </w:r>
      <w:r w:rsidRPr="000D2B41">
        <w:rPr>
          <w:color w:val="212121"/>
        </w:rPr>
        <w:t>s</w:t>
      </w:r>
      <w:r w:rsidR="120E2BC2" w:rsidRPr="000D2B41">
        <w:rPr>
          <w:color w:val="212121"/>
          <w:shd w:val="clear" w:color="auto" w:fill="FFFFFF"/>
        </w:rPr>
        <w:t>uurem  mõju hoolsusmeetmete kohaldamise</w:t>
      </w:r>
      <w:r w:rsidR="45756F34" w:rsidRPr="000D2B41">
        <w:rPr>
          <w:color w:val="212121"/>
          <w:shd w:val="clear" w:color="auto" w:fill="FFFFFF"/>
        </w:rPr>
        <w:t>, klientidelt vajalike andmete kogumise</w:t>
      </w:r>
      <w:r w:rsidR="120E2BC2" w:rsidRPr="000D2B41">
        <w:rPr>
          <w:color w:val="212121"/>
          <w:shd w:val="clear" w:color="auto" w:fill="FFFFFF"/>
        </w:rPr>
        <w:t xml:space="preserve"> ja aruandluse </w:t>
      </w:r>
      <w:r w:rsidR="45756F34" w:rsidRPr="000D2B41">
        <w:rPr>
          <w:color w:val="212121"/>
          <w:shd w:val="clear" w:color="auto" w:fill="FFFFFF"/>
        </w:rPr>
        <w:t xml:space="preserve">koostamise </w:t>
      </w:r>
      <w:r w:rsidR="120E2BC2" w:rsidRPr="000D2B41">
        <w:rPr>
          <w:color w:val="212121"/>
          <w:shd w:val="clear" w:color="auto" w:fill="FFFFFF"/>
        </w:rPr>
        <w:t xml:space="preserve">võimekuse loomisega. </w:t>
      </w:r>
      <w:proofErr w:type="spellStart"/>
      <w:r w:rsidR="4D169167" w:rsidRPr="000D2B41">
        <w:rPr>
          <w:color w:val="212121"/>
          <w:shd w:val="clear" w:color="auto" w:fill="FFFFFF"/>
        </w:rPr>
        <w:t>Krüptovarateenuse</w:t>
      </w:r>
      <w:proofErr w:type="spellEnd"/>
      <w:r w:rsidR="4D169167" w:rsidRPr="000D2B41">
        <w:rPr>
          <w:color w:val="212121"/>
          <w:shd w:val="clear" w:color="auto" w:fill="FFFFFF"/>
        </w:rPr>
        <w:t xml:space="preserve"> osutaja</w:t>
      </w:r>
      <w:r w:rsidR="120E2BC2" w:rsidRPr="000D2B41">
        <w:rPr>
          <w:color w:val="212121"/>
          <w:shd w:val="clear" w:color="auto" w:fill="FFFFFF"/>
        </w:rPr>
        <w:t>d peavad looma tehnilise võimekuse oma klientide ja nende tehingute andmete kogumiseks</w:t>
      </w:r>
      <w:r w:rsidR="45756F34" w:rsidRPr="000D2B41">
        <w:rPr>
          <w:color w:val="212121"/>
          <w:shd w:val="clear" w:color="auto" w:fill="FFFFFF"/>
        </w:rPr>
        <w:t>, XML deklaratsioonivormi koostamiseks</w:t>
      </w:r>
      <w:r w:rsidR="120E2BC2" w:rsidRPr="000D2B41">
        <w:rPr>
          <w:color w:val="212121"/>
          <w:shd w:val="clear" w:color="auto" w:fill="FFFFFF"/>
        </w:rPr>
        <w:t xml:space="preserve"> ning </w:t>
      </w:r>
      <w:r w:rsidR="4D7269DE" w:rsidRPr="000D2B41">
        <w:rPr>
          <w:color w:val="212121"/>
        </w:rPr>
        <w:t xml:space="preserve">kord aastas </w:t>
      </w:r>
      <w:r w:rsidR="120E2BC2" w:rsidRPr="000D2B41">
        <w:rPr>
          <w:color w:val="212121"/>
          <w:shd w:val="clear" w:color="auto" w:fill="FFFFFF"/>
        </w:rPr>
        <w:t xml:space="preserve">maksuhaldurile edastamiseks. Klientide kohta tuleb koguda täiendavat infot, et välja selgitada nende tõenäoline </w:t>
      </w:r>
      <w:proofErr w:type="spellStart"/>
      <w:r w:rsidR="120E2BC2" w:rsidRPr="000D2B41">
        <w:rPr>
          <w:color w:val="212121"/>
          <w:shd w:val="clear" w:color="auto" w:fill="FFFFFF"/>
        </w:rPr>
        <w:t>residentsus</w:t>
      </w:r>
      <w:proofErr w:type="spellEnd"/>
      <w:r w:rsidR="120E2BC2" w:rsidRPr="000D2B41">
        <w:rPr>
          <w:color w:val="212121"/>
          <w:shd w:val="clear" w:color="auto" w:fill="FFFFFF"/>
        </w:rPr>
        <w:t xml:space="preserve"> (isikukood, isiku kinnitus oma </w:t>
      </w:r>
      <w:proofErr w:type="spellStart"/>
      <w:r w:rsidR="120E2BC2" w:rsidRPr="000D2B41">
        <w:rPr>
          <w:color w:val="212121"/>
          <w:shd w:val="clear" w:color="auto" w:fill="FFFFFF"/>
        </w:rPr>
        <w:t>residentsuse</w:t>
      </w:r>
      <w:proofErr w:type="spellEnd"/>
      <w:r w:rsidR="120E2BC2" w:rsidRPr="000D2B41">
        <w:rPr>
          <w:color w:val="212121"/>
          <w:shd w:val="clear" w:color="auto" w:fill="FFFFFF"/>
        </w:rPr>
        <w:t xml:space="preserve"> kohta)</w:t>
      </w:r>
      <w:r w:rsidR="45756F34" w:rsidRPr="000D2B41">
        <w:rPr>
          <w:color w:val="212121"/>
          <w:shd w:val="clear" w:color="auto" w:fill="FFFFFF"/>
        </w:rPr>
        <w:t xml:space="preserve"> ja nende osas kindla regulaarsusega kohaldada täiendavaid hoolsusmeetmeid, tuvastamaks võimalikke muutusi nendega seotud andmetes. Finantskontode alase teabevahetuse näitel saavad loetletud tegevused suure tõenäosusega olema lahutamatuks osaks </w:t>
      </w:r>
      <w:r w:rsidR="68EE72A7" w:rsidRPr="000D2B41">
        <w:rPr>
          <w:color w:val="212121"/>
        </w:rPr>
        <w:t xml:space="preserve">tunne-oma-klienti </w:t>
      </w:r>
      <w:r w:rsidR="45756F34" w:rsidRPr="000D2B41">
        <w:rPr>
          <w:color w:val="212121"/>
          <w:shd w:val="clear" w:color="auto" w:fill="FFFFFF"/>
        </w:rPr>
        <w:t>põhimõ</w:t>
      </w:r>
      <w:r w:rsidR="36C14116" w:rsidRPr="000D2B41">
        <w:rPr>
          <w:color w:val="212121"/>
          <w:shd w:val="clear" w:color="auto" w:fill="FFFFFF"/>
        </w:rPr>
        <w:t>tte kohaldamise</w:t>
      </w:r>
      <w:r w:rsidR="4C400B74" w:rsidRPr="000D2B41">
        <w:rPr>
          <w:color w:val="212121"/>
          <w:shd w:val="clear" w:color="auto" w:fill="FFFFFF"/>
        </w:rPr>
        <w:t>st</w:t>
      </w:r>
      <w:r w:rsidR="36C14116" w:rsidRPr="000D2B41">
        <w:rPr>
          <w:color w:val="212121"/>
          <w:shd w:val="clear" w:color="auto" w:fill="FFFFFF"/>
        </w:rPr>
        <w:t xml:space="preserve">, </w:t>
      </w:r>
      <w:r w:rsidR="68EE72A7" w:rsidRPr="000D2B41">
        <w:rPr>
          <w:color w:val="212121"/>
        </w:rPr>
        <w:t>rahapesu</w:t>
      </w:r>
      <w:r w:rsidR="111B0EE8" w:rsidRPr="000D2B41">
        <w:rPr>
          <w:color w:val="212121"/>
        </w:rPr>
        <w:t xml:space="preserve"> vastu võitlemise</w:t>
      </w:r>
      <w:r w:rsidR="68EE72A7" w:rsidRPr="000D2B41">
        <w:rPr>
          <w:color w:val="212121"/>
        </w:rPr>
        <w:t xml:space="preserve"> </w:t>
      </w:r>
      <w:r w:rsidR="36C14116" w:rsidRPr="000D2B41">
        <w:rPr>
          <w:color w:val="212121"/>
          <w:shd w:val="clear" w:color="auto" w:fill="FFFFFF"/>
        </w:rPr>
        <w:t>meetmete rakendamis</w:t>
      </w:r>
      <w:r w:rsidR="4C400B74" w:rsidRPr="000D2B41">
        <w:rPr>
          <w:color w:val="212121"/>
          <w:shd w:val="clear" w:color="auto" w:fill="FFFFFF"/>
        </w:rPr>
        <w:t>est</w:t>
      </w:r>
      <w:r w:rsidR="36C14116" w:rsidRPr="000D2B41">
        <w:rPr>
          <w:color w:val="212121"/>
          <w:shd w:val="clear" w:color="auto" w:fill="FFFFFF"/>
        </w:rPr>
        <w:t xml:space="preserve"> ja muude seonduvate regulatiivsete nõuete</w:t>
      </w:r>
      <w:r w:rsidR="4C400B74" w:rsidRPr="000D2B41">
        <w:rPr>
          <w:color w:val="212121"/>
          <w:shd w:val="clear" w:color="auto" w:fill="FFFFFF"/>
        </w:rPr>
        <w:t xml:space="preserve"> (vastavuskontrolli funktsioon)</w:t>
      </w:r>
      <w:r w:rsidR="36C14116" w:rsidRPr="000D2B41">
        <w:rPr>
          <w:color w:val="212121"/>
          <w:shd w:val="clear" w:color="auto" w:fill="FFFFFF"/>
        </w:rPr>
        <w:t xml:space="preserve"> täitmise</w:t>
      </w:r>
      <w:r w:rsidR="4C400B74" w:rsidRPr="000D2B41">
        <w:rPr>
          <w:color w:val="212121"/>
          <w:shd w:val="clear" w:color="auto" w:fill="FFFFFF"/>
        </w:rPr>
        <w:t>st</w:t>
      </w:r>
      <w:r w:rsidR="120E2BC2" w:rsidRPr="000D2B41">
        <w:rPr>
          <w:color w:val="212121"/>
          <w:shd w:val="clear" w:color="auto" w:fill="FFFFFF"/>
        </w:rPr>
        <w:t xml:space="preserve">. Tehingute kohta on andmed elektroonilisel kujul olemas. Andmete kogumine ja maksuhaldurile edastamine on võimalik lahendada XML formaati kasutades, mis võimaldab automatiseeritud aruandlust, kuid on suhteliselt kulukas. </w:t>
      </w:r>
      <w:r w:rsidR="45756F34" w:rsidRPr="000D2B41">
        <w:rPr>
          <w:color w:val="212121"/>
          <w:shd w:val="clear" w:color="auto" w:fill="FFFFFF"/>
        </w:rPr>
        <w:t>Mõju ulatuse</w:t>
      </w:r>
      <w:r w:rsidR="5E5C8EFE" w:rsidRPr="000D2B41">
        <w:rPr>
          <w:color w:val="212121"/>
          <w:shd w:val="clear" w:color="auto" w:fill="FFFFFF"/>
        </w:rPr>
        <w:t xml:space="preserve"> osas kaasnevad aruandekohustuslikele </w:t>
      </w:r>
      <w:proofErr w:type="spellStart"/>
      <w:r w:rsidR="5E5C8EFE" w:rsidRPr="000D2B41">
        <w:rPr>
          <w:color w:val="212121"/>
          <w:shd w:val="clear" w:color="auto" w:fill="FFFFFF"/>
        </w:rPr>
        <w:t>krüptovara</w:t>
      </w:r>
      <w:proofErr w:type="spellEnd"/>
      <w:r w:rsidR="5E5C8EFE" w:rsidRPr="000D2B41">
        <w:rPr>
          <w:color w:val="212121"/>
          <w:shd w:val="clear" w:color="auto" w:fill="FFFFFF"/>
        </w:rPr>
        <w:t xml:space="preserve"> platvormidele ühekordne IT arenduse kulu</w:t>
      </w:r>
      <w:r w:rsidR="7C9A7D49" w:rsidRPr="000D2B41">
        <w:rPr>
          <w:color w:val="212121"/>
          <w:shd w:val="clear" w:color="auto" w:fill="FFFFFF"/>
        </w:rPr>
        <w:t xml:space="preserve">, teataval määral selle </w:t>
      </w:r>
      <w:proofErr w:type="spellStart"/>
      <w:r w:rsidR="7C9A7D49" w:rsidRPr="000D2B41">
        <w:rPr>
          <w:color w:val="212121"/>
          <w:shd w:val="clear" w:color="auto" w:fill="FFFFFF"/>
        </w:rPr>
        <w:t>ülalhoidmiskulu</w:t>
      </w:r>
      <w:proofErr w:type="spellEnd"/>
      <w:r w:rsidR="5E5C8EFE" w:rsidRPr="000D2B41">
        <w:rPr>
          <w:color w:val="212121"/>
          <w:shd w:val="clear" w:color="auto" w:fill="FFFFFF"/>
        </w:rPr>
        <w:t xml:space="preserve"> ning sõltuvalt nende suurusest ka potentsiaalne täiendav personalikulu, et aruandluskohust</w:t>
      </w:r>
      <w:r w:rsidR="7C9A7D49" w:rsidRPr="000D2B41">
        <w:rPr>
          <w:color w:val="212121"/>
          <w:shd w:val="clear" w:color="auto" w:fill="FFFFFF"/>
        </w:rPr>
        <w:t xml:space="preserve">, kui ka sellega kaasnevaid hoolsusmeetmeid </w:t>
      </w:r>
      <w:r w:rsidR="5E5C8EFE" w:rsidRPr="000D2B41">
        <w:rPr>
          <w:color w:val="212121"/>
          <w:shd w:val="clear" w:color="auto" w:fill="FFFFFF"/>
        </w:rPr>
        <w:t xml:space="preserve">täita. </w:t>
      </w:r>
    </w:p>
    <w:p w14:paraId="7A08EEA7" w14:textId="77777777" w:rsidR="00985F5B" w:rsidRPr="000D2B41" w:rsidRDefault="00985F5B" w:rsidP="000D2B41">
      <w:pPr>
        <w:jc w:val="both"/>
        <w:rPr>
          <w:color w:val="212121"/>
          <w:shd w:val="clear" w:color="auto" w:fill="FFFFFF"/>
        </w:rPr>
      </w:pPr>
    </w:p>
    <w:p w14:paraId="4A75D05D" w14:textId="4F9D0307" w:rsidR="00985F5B" w:rsidRPr="000D2B41" w:rsidRDefault="00985F5B" w:rsidP="000D2B41">
      <w:pPr>
        <w:jc w:val="both"/>
      </w:pPr>
      <w:r w:rsidRPr="000D2B41">
        <w:t xml:space="preserve">Mõju on </w:t>
      </w:r>
      <w:r w:rsidR="0090054F" w:rsidRPr="000D2B41">
        <w:t>eelduslikult veidi</w:t>
      </w:r>
      <w:r w:rsidRPr="000D2B41">
        <w:t xml:space="preserve"> madalam finantsasutuste jaoks, </w:t>
      </w:r>
      <w:r w:rsidR="3A629E52" w:rsidRPr="000D2B41">
        <w:t xml:space="preserve">kes </w:t>
      </w:r>
      <w:r w:rsidRPr="000D2B41">
        <w:t xml:space="preserve">pakuvad  </w:t>
      </w:r>
      <w:proofErr w:type="spellStart"/>
      <w:r w:rsidRPr="000D2B41">
        <w:t>krüptovarateenuseid</w:t>
      </w:r>
      <w:proofErr w:type="spellEnd"/>
      <w:r w:rsidRPr="000D2B41">
        <w:t xml:space="preserve"> </w:t>
      </w:r>
      <w:r w:rsidR="004CDF3F" w:rsidRPr="000D2B41">
        <w:t xml:space="preserve">lisaks oma põhiteenustele </w:t>
      </w:r>
      <w:r w:rsidRPr="000D2B41">
        <w:t>ning kes praegu juba täidavad finantskontode maksualase aruandluse kohustusi, kus hoolsusmeetmed on võrreldavad ning aruandluskogemus olemas, sh klientide teavitamine nende andmete töötlemisest.</w:t>
      </w:r>
    </w:p>
    <w:p w14:paraId="283F7E64" w14:textId="77777777" w:rsidR="002759A7" w:rsidRPr="000D2B41" w:rsidRDefault="002759A7" w:rsidP="000D2B41">
      <w:pPr>
        <w:jc w:val="both"/>
        <w:rPr>
          <w:color w:val="212121"/>
          <w:shd w:val="clear" w:color="auto" w:fill="FFFFFF"/>
        </w:rPr>
      </w:pPr>
    </w:p>
    <w:p w14:paraId="24132F0C" w14:textId="180DE679" w:rsidR="002759A7" w:rsidRPr="000D2B41" w:rsidRDefault="002759A7" w:rsidP="000D2B41">
      <w:pPr>
        <w:jc w:val="both"/>
        <w:rPr>
          <w:color w:val="212121"/>
          <w:shd w:val="clear" w:color="auto" w:fill="FFFFFF"/>
        </w:rPr>
      </w:pPr>
      <w:r w:rsidRPr="000D2B41">
        <w:rPr>
          <w:color w:val="212121"/>
          <w:shd w:val="clear" w:color="auto" w:fill="FFFFFF"/>
        </w:rPr>
        <w:t>Mõju ulatust tuleb pidada keskmiseks kuni suureks. Halduskoormuse ulatus sõltub klientide arvust ning andme</w:t>
      </w:r>
      <w:r w:rsidR="00727811" w:rsidRPr="000D2B41">
        <w:rPr>
          <w:color w:val="212121"/>
          <w:shd w:val="clear" w:color="auto" w:fill="FFFFFF"/>
        </w:rPr>
        <w:t>töötluse automatiseeri</w:t>
      </w:r>
      <w:r w:rsidR="00934111" w:rsidRPr="000D2B41">
        <w:rPr>
          <w:color w:val="212121"/>
          <w:shd w:val="clear" w:color="auto" w:fill="FFFFFF"/>
        </w:rPr>
        <w:t>m</w:t>
      </w:r>
      <w:r w:rsidR="00727811" w:rsidRPr="000D2B41">
        <w:rPr>
          <w:color w:val="212121"/>
          <w:shd w:val="clear" w:color="auto" w:fill="FFFFFF"/>
        </w:rPr>
        <w:t>ise korral</w:t>
      </w:r>
      <w:r w:rsidRPr="000D2B41">
        <w:rPr>
          <w:color w:val="212121"/>
          <w:shd w:val="clear" w:color="auto" w:fill="FFFFFF"/>
        </w:rPr>
        <w:t xml:space="preserve"> vähemal määral aruandekohustusega hõlmatud </w:t>
      </w:r>
      <w:proofErr w:type="spellStart"/>
      <w:r w:rsidRPr="000D2B41">
        <w:rPr>
          <w:color w:val="212121"/>
          <w:shd w:val="clear" w:color="auto" w:fill="FFFFFF"/>
        </w:rPr>
        <w:t>krüptovara</w:t>
      </w:r>
      <w:r w:rsidR="00934111" w:rsidRPr="000D2B41">
        <w:rPr>
          <w:color w:val="212121"/>
          <w:shd w:val="clear" w:color="auto" w:fill="FFFFFF"/>
        </w:rPr>
        <w:t>ga</w:t>
      </w:r>
      <w:proofErr w:type="spellEnd"/>
      <w:r w:rsidR="00934111" w:rsidRPr="000D2B41">
        <w:rPr>
          <w:color w:val="212121"/>
          <w:shd w:val="clear" w:color="auto" w:fill="FFFFFF"/>
        </w:rPr>
        <w:t xml:space="preserve"> tehtavate </w:t>
      </w:r>
      <w:r w:rsidRPr="000D2B41">
        <w:rPr>
          <w:color w:val="212121"/>
          <w:shd w:val="clear" w:color="auto" w:fill="FFFFFF"/>
        </w:rPr>
        <w:t>tehingute arvust.</w:t>
      </w:r>
    </w:p>
    <w:p w14:paraId="3C8BDC0F" w14:textId="5589FFDB" w:rsidR="009264FD" w:rsidRPr="000D2B41" w:rsidRDefault="009264FD" w:rsidP="000D2B41">
      <w:pPr>
        <w:jc w:val="both"/>
        <w:rPr>
          <w:color w:val="212121"/>
          <w:shd w:val="clear" w:color="auto" w:fill="FFFFFF"/>
        </w:rPr>
      </w:pPr>
    </w:p>
    <w:p w14:paraId="4AB6EFA1" w14:textId="3A6ED29C" w:rsidR="009264FD" w:rsidRPr="000D2B41" w:rsidRDefault="009264FD" w:rsidP="000D2B41">
      <w:pPr>
        <w:jc w:val="both"/>
        <w:rPr>
          <w:color w:val="212121"/>
          <w:shd w:val="clear" w:color="auto" w:fill="FFFFFF"/>
        </w:rPr>
      </w:pPr>
      <w:r w:rsidRPr="000D2B41">
        <w:rPr>
          <w:color w:val="212121"/>
        </w:rPr>
        <w:t>Mõju sagedus on mõõdukas</w:t>
      </w:r>
      <w:r w:rsidR="00AC2C97" w:rsidRPr="000D2B41">
        <w:rPr>
          <w:color w:val="212121"/>
        </w:rPr>
        <w:t xml:space="preserve">, kuna hoolsusmeetmeid ei pea kohaldama </w:t>
      </w:r>
      <w:r w:rsidR="000B5C72" w:rsidRPr="000D2B41">
        <w:rPr>
          <w:color w:val="212121"/>
        </w:rPr>
        <w:t xml:space="preserve">sama kliendi suhtes </w:t>
      </w:r>
      <w:r w:rsidR="00182135" w:rsidRPr="000D2B41">
        <w:rPr>
          <w:color w:val="212121"/>
        </w:rPr>
        <w:t xml:space="preserve">uuesti enne kui pole toimunud asjaoludes muutuseid ja ettevõtjal </w:t>
      </w:r>
      <w:r w:rsidR="746A7284" w:rsidRPr="000D2B41">
        <w:rPr>
          <w:color w:val="212121"/>
        </w:rPr>
        <w:t xml:space="preserve">pole </w:t>
      </w:r>
      <w:r w:rsidR="00182135" w:rsidRPr="000D2B41">
        <w:rPr>
          <w:color w:val="212121"/>
        </w:rPr>
        <w:t xml:space="preserve">tekkinud kahtlust andmete ebatäpsuse osas. </w:t>
      </w:r>
      <w:r w:rsidR="004978BE" w:rsidRPr="000D2B41">
        <w:rPr>
          <w:color w:val="212121"/>
        </w:rPr>
        <w:t xml:space="preserve">Aruandluskohustus </w:t>
      </w:r>
      <w:r w:rsidR="000B5C72" w:rsidRPr="000D2B41">
        <w:rPr>
          <w:color w:val="212121"/>
        </w:rPr>
        <w:t>tuleb täita üks kord aastas.</w:t>
      </w:r>
    </w:p>
    <w:p w14:paraId="26298B65" w14:textId="77777777" w:rsidR="009264FD" w:rsidRPr="000D2B41" w:rsidRDefault="009264FD" w:rsidP="000D2B41">
      <w:pPr>
        <w:jc w:val="both"/>
        <w:rPr>
          <w:color w:val="212121"/>
          <w:shd w:val="clear" w:color="auto" w:fill="FFFFFF"/>
        </w:rPr>
      </w:pPr>
    </w:p>
    <w:p w14:paraId="471AD691" w14:textId="77777777" w:rsidR="009264FD" w:rsidRPr="000D2B41" w:rsidRDefault="009264FD" w:rsidP="000D2B41">
      <w:pPr>
        <w:jc w:val="both"/>
      </w:pPr>
      <w:r w:rsidRPr="000D2B41">
        <w:rPr>
          <w:b/>
          <w:bCs/>
        </w:rPr>
        <w:t>Ebasoovitavate mõjude risk</w:t>
      </w:r>
      <w:r w:rsidRPr="000D2B41">
        <w:t xml:space="preserve">. Erinevate aruandluse standardite täitmisega seoses on kaasnenud ja kaasneb ka peale muudatuste jõustumist nii Eesti kui välisriigi </w:t>
      </w:r>
      <w:proofErr w:type="spellStart"/>
      <w:r w:rsidRPr="000D2B41">
        <w:t>krüptovarateenuse</w:t>
      </w:r>
      <w:proofErr w:type="spellEnd"/>
      <w:r w:rsidRPr="000D2B41">
        <w:t xml:space="preserve"> osutajale mitmeid kulusid (näiteks infosüsteemide muutmine, töötajate koolitamine). Ebasoovitavate mõjude riski hoitakse proportsionaalsena pideva kontakti hoidmise kaudu turuosalistega ning juhendmaterjalide pakkumisega. Samas ühtlustab erinevate aruandluse standardite rakendamine </w:t>
      </w:r>
      <w:proofErr w:type="spellStart"/>
      <w:r w:rsidRPr="000D2B41">
        <w:t>krüptovarateenuse</w:t>
      </w:r>
      <w:proofErr w:type="spellEnd"/>
      <w:r w:rsidRPr="000D2B41">
        <w:t xml:space="preserve"> osutajate konkurentsitingimusi. Üleilmselt ühtsena kehtestatud aruandlusreeglid ning rahvusvahelistest rahapesureeglitest kantud hoolsusmeetmed peaksid hoidma piiriüleselt tegutsevate ettevõtjate halduskoormuse võimalikult madalal. </w:t>
      </w:r>
    </w:p>
    <w:p w14:paraId="7D30DC1F" w14:textId="62EA5CE1" w:rsidR="005E7795" w:rsidRPr="000D2B41" w:rsidRDefault="005E7795" w:rsidP="000D2B41">
      <w:pPr>
        <w:jc w:val="both"/>
        <w:rPr>
          <w:b/>
          <w:bCs/>
          <w:color w:val="202020"/>
          <w:shd w:val="clear" w:color="auto" w:fill="FFFFFF"/>
        </w:rPr>
      </w:pPr>
    </w:p>
    <w:p w14:paraId="12B13E41" w14:textId="257686AA" w:rsidR="005E7795" w:rsidRPr="000D2B41" w:rsidRDefault="005E7795" w:rsidP="000D2B41">
      <w:pPr>
        <w:jc w:val="both"/>
        <w:rPr>
          <w:bCs/>
          <w:iCs/>
        </w:rPr>
      </w:pPr>
      <w:r w:rsidRPr="000D2B41">
        <w:rPr>
          <w:bCs/>
          <w:iCs/>
        </w:rPr>
        <w:t>Euroopa komisjoni hinnangul võivad teenuspakkujate kulud aruandluseks vajalike infosüsteemide loomiseks ulatuda kuni 1,7 miljoni euroni suurema teenusepakkuja kohta. Komisjon on ka vajalikuks pidanud rõhutada, et eeldused, millel hinnang põhineb, ei pruugi olla korrektsed, ja et kulu on sõltuv väga paljudest teguritest, eelkõige raporteeritavate tehingute arvust. Miljoni euroni küündivate kulude vajadust võib eeldada peamiselt suurimatelt</w:t>
      </w:r>
      <w:r w:rsidR="52132B22" w:rsidRPr="000D2B41">
        <w:t>, rahvusvaheliselt tegutsevatelt</w:t>
      </w:r>
      <w:r w:rsidRPr="000D2B41">
        <w:rPr>
          <w:bCs/>
          <w:iCs/>
        </w:rPr>
        <w:t xml:space="preserve"> teenusepakkujatelt (nt </w:t>
      </w:r>
      <w:proofErr w:type="spellStart"/>
      <w:r w:rsidRPr="000D2B41">
        <w:rPr>
          <w:bCs/>
          <w:iCs/>
        </w:rPr>
        <w:t>Binance</w:t>
      </w:r>
      <w:proofErr w:type="spellEnd"/>
      <w:r w:rsidRPr="000D2B41">
        <w:rPr>
          <w:bCs/>
          <w:iCs/>
        </w:rPr>
        <w:t xml:space="preserve">, </w:t>
      </w:r>
      <w:proofErr w:type="spellStart"/>
      <w:r w:rsidRPr="000D2B41">
        <w:rPr>
          <w:bCs/>
          <w:iCs/>
        </w:rPr>
        <w:t>Coinbase</w:t>
      </w:r>
      <w:proofErr w:type="spellEnd"/>
      <w:r w:rsidRPr="000D2B41">
        <w:rPr>
          <w:bCs/>
          <w:iCs/>
        </w:rPr>
        <w:t xml:space="preserve"> Exchange, </w:t>
      </w:r>
      <w:proofErr w:type="spellStart"/>
      <w:r w:rsidRPr="000D2B41">
        <w:rPr>
          <w:bCs/>
          <w:iCs/>
        </w:rPr>
        <w:t>Kraken</w:t>
      </w:r>
      <w:proofErr w:type="spellEnd"/>
      <w:r w:rsidRPr="000D2B41">
        <w:rPr>
          <w:bCs/>
          <w:iCs/>
        </w:rPr>
        <w:t>)</w:t>
      </w:r>
      <w:r w:rsidR="003B6E47">
        <w:rPr>
          <w:bCs/>
          <w:iCs/>
        </w:rPr>
        <w:t>.</w:t>
      </w:r>
      <w:r w:rsidRPr="000D2B41">
        <w:rPr>
          <w:bCs/>
          <w:iCs/>
        </w:rPr>
        <w:t xml:space="preserve"> </w:t>
      </w:r>
      <w:r w:rsidR="00396A97" w:rsidRPr="000D2B41">
        <w:rPr>
          <w:bCs/>
          <w:iCs/>
        </w:rPr>
        <w:t>T</w:t>
      </w:r>
      <w:r w:rsidRPr="000D2B41">
        <w:rPr>
          <w:bCs/>
          <w:iCs/>
        </w:rPr>
        <w:t xml:space="preserve">ehingumahud Eestis on  võrreldes maailma suurimate </w:t>
      </w:r>
      <w:proofErr w:type="spellStart"/>
      <w:r w:rsidRPr="000D2B41">
        <w:rPr>
          <w:bCs/>
          <w:iCs/>
        </w:rPr>
        <w:t>krüptoplatvormidega</w:t>
      </w:r>
      <w:proofErr w:type="spellEnd"/>
      <w:r w:rsidR="00396A97" w:rsidRPr="000D2B41">
        <w:rPr>
          <w:bCs/>
          <w:iCs/>
        </w:rPr>
        <w:t xml:space="preserve"> </w:t>
      </w:r>
      <w:r w:rsidR="009B0A26" w:rsidRPr="000D2B41">
        <w:rPr>
          <w:bCs/>
          <w:iCs/>
        </w:rPr>
        <w:t>väiksemad</w:t>
      </w:r>
      <w:r w:rsidR="01133B67" w:rsidRPr="000D2B41">
        <w:t>.</w:t>
      </w:r>
      <w:r w:rsidRPr="000D2B41">
        <w:t xml:space="preserve"> </w:t>
      </w:r>
      <w:r w:rsidR="62AB2409" w:rsidRPr="000D2B41">
        <w:t>Sestap</w:t>
      </w:r>
      <w:r w:rsidRPr="000D2B41">
        <w:rPr>
          <w:bCs/>
          <w:iCs/>
        </w:rPr>
        <w:t xml:space="preserve"> on ka süsteemiarenduskulud madalamad. Teabevahetusega seonduvate nõuete rakendamisega võib kaasneda ka täiendavaid personalikulusid, et maksualase teabevahetuse regulatsioonidest tulenevaid raporteerimisnõudeid ja hoolsusmeetmeid täita. </w:t>
      </w:r>
    </w:p>
    <w:p w14:paraId="15432C85" w14:textId="77777777" w:rsidR="003E6783" w:rsidRPr="000D2B41" w:rsidRDefault="003E6783" w:rsidP="000D2B41">
      <w:pPr>
        <w:jc w:val="both"/>
        <w:rPr>
          <w:b/>
          <w:bCs/>
          <w:color w:val="202020"/>
          <w:shd w:val="clear" w:color="auto" w:fill="FFFFFF"/>
        </w:rPr>
      </w:pPr>
    </w:p>
    <w:p w14:paraId="37049ED2" w14:textId="77777777" w:rsidR="00FF6F5D" w:rsidRPr="000D2B41" w:rsidRDefault="00FF6F5D" w:rsidP="000D2B41">
      <w:pPr>
        <w:jc w:val="both"/>
        <w:rPr>
          <w:b/>
        </w:rPr>
      </w:pPr>
      <w:r w:rsidRPr="000D2B41">
        <w:rPr>
          <w:b/>
        </w:rPr>
        <w:t xml:space="preserve">Mõju </w:t>
      </w:r>
      <w:proofErr w:type="spellStart"/>
      <w:r w:rsidRPr="000D2B41">
        <w:rPr>
          <w:b/>
        </w:rPr>
        <w:t>krüptovara</w:t>
      </w:r>
      <w:proofErr w:type="spellEnd"/>
      <w:r w:rsidRPr="000D2B41">
        <w:rPr>
          <w:b/>
        </w:rPr>
        <w:t xml:space="preserve"> kasutajatele</w:t>
      </w:r>
    </w:p>
    <w:p w14:paraId="474DB6DB" w14:textId="77777777" w:rsidR="00FF6F5D" w:rsidRPr="000D2B41" w:rsidRDefault="00FF6F5D" w:rsidP="000D2B41">
      <w:pPr>
        <w:jc w:val="both"/>
      </w:pPr>
      <w:r w:rsidRPr="000D2B41">
        <w:rPr>
          <w:b/>
          <w:bCs/>
        </w:rPr>
        <w:t xml:space="preserve">Sihtrühm. </w:t>
      </w:r>
      <w:r w:rsidRPr="000D2B41">
        <w:t xml:space="preserve">MTVS reguleerimisalas on kõik EL liikmesriigi või liiduvälise partnerriigi residendist füüsilised ja juriidilisest isikud, kes kasutavad Eesti, või Eestis registreeritud välisriigi </w:t>
      </w:r>
      <w:proofErr w:type="spellStart"/>
      <w:r w:rsidRPr="000D2B41">
        <w:t>krüptovarateenuse</w:t>
      </w:r>
      <w:proofErr w:type="spellEnd"/>
      <w:r w:rsidRPr="000D2B41">
        <w:t xml:space="preserve"> osutaja teenuseid aruandekohustusega hõlmatud </w:t>
      </w:r>
      <w:proofErr w:type="spellStart"/>
      <w:r w:rsidRPr="000D2B41">
        <w:t>krüptovaratehingute</w:t>
      </w:r>
      <w:proofErr w:type="spellEnd"/>
      <w:r w:rsidRPr="000D2B41">
        <w:t xml:space="preserve"> tegemiseks. Sihtrühm on suur. </w:t>
      </w:r>
    </w:p>
    <w:p w14:paraId="0B6CBDDD" w14:textId="77777777" w:rsidR="00FF6F5D" w:rsidRPr="000D2B41" w:rsidRDefault="00FF6F5D" w:rsidP="000D2B41">
      <w:pPr>
        <w:jc w:val="both"/>
      </w:pPr>
    </w:p>
    <w:p w14:paraId="65BC73A4" w14:textId="77777777" w:rsidR="00FF6F5D" w:rsidRPr="000D2B41" w:rsidRDefault="00FF6F5D" w:rsidP="000D2B41">
      <w:pPr>
        <w:jc w:val="both"/>
      </w:pPr>
      <w:r w:rsidRPr="000D2B41">
        <w:t xml:space="preserve">Eesti Panga statistika kohaselt on Eesti </w:t>
      </w:r>
      <w:proofErr w:type="spellStart"/>
      <w:r w:rsidRPr="000D2B41">
        <w:t>krüptovarateenuse</w:t>
      </w:r>
      <w:proofErr w:type="spellEnd"/>
      <w:r w:rsidRPr="000D2B41">
        <w:t xml:space="preserve"> osutajate klientide arv kokku 1,92 miljonit isikut. Need on nii füüsilised kui juriidilised isikud. Samas ei ole teada klientide arvu väga täpselt nende </w:t>
      </w:r>
      <w:proofErr w:type="spellStart"/>
      <w:r w:rsidRPr="000D2B41">
        <w:t>residentsuse</w:t>
      </w:r>
      <w:proofErr w:type="spellEnd"/>
      <w:r w:rsidRPr="000D2B41">
        <w:t xml:space="preserve"> kaupa. Kindlasti on klientide hulgas sellise riigi või jurisdiktsiooni residente, kellega teabevahetuse kokkulepet ei ole. 12% klientidest on pärit „maksuparadiisist“</w:t>
      </w:r>
      <w:r w:rsidRPr="000D2B41">
        <w:rPr>
          <w:rStyle w:val="Allmrkuseviide"/>
        </w:rPr>
        <w:footnoteReference w:id="21"/>
      </w:r>
      <w:r w:rsidRPr="000D2B41">
        <w:t xml:space="preserve"> või „muust“ jurisdiktsioonist. Eesti kliente on 4%, EL 28% (v.a. Poola, mille residente kokku 20%), Šveits 23%, Suurbritannia 13%. Šveits ja Suurbritannia on teatanud huvist liituda </w:t>
      </w:r>
      <w:proofErr w:type="spellStart"/>
      <w:r w:rsidRPr="000D2B41">
        <w:t>krüptovara</w:t>
      </w:r>
      <w:proofErr w:type="spellEnd"/>
      <w:r w:rsidRPr="000D2B41">
        <w:t xml:space="preserve"> teabevahetusega esimesel võimalusel.</w:t>
      </w:r>
    </w:p>
    <w:p w14:paraId="09AD48CD" w14:textId="77777777" w:rsidR="00FF6F5D" w:rsidRPr="000D2B41" w:rsidRDefault="00FF6F5D" w:rsidP="000D2B41">
      <w:pPr>
        <w:jc w:val="both"/>
      </w:pPr>
    </w:p>
    <w:p w14:paraId="57CE9B5D" w14:textId="77777777" w:rsidR="00FF6F5D" w:rsidRPr="000D2B41" w:rsidRDefault="00FF6F5D" w:rsidP="000D2B41">
      <w:pPr>
        <w:jc w:val="both"/>
      </w:pPr>
      <w:r w:rsidRPr="000D2B41">
        <w:rPr>
          <w:b/>
          <w:bCs/>
        </w:rPr>
        <w:t xml:space="preserve">Mõju ulatus. </w:t>
      </w:r>
      <w:proofErr w:type="spellStart"/>
      <w:r w:rsidRPr="000D2B41">
        <w:t>Krüptovara</w:t>
      </w:r>
      <w:proofErr w:type="spellEnd"/>
      <w:r w:rsidRPr="000D2B41">
        <w:t xml:space="preserve"> kasutajate jaoks on </w:t>
      </w:r>
      <w:proofErr w:type="spellStart"/>
      <w:r w:rsidRPr="000D2B41">
        <w:t>krüptovara</w:t>
      </w:r>
      <w:proofErr w:type="spellEnd"/>
      <w:r w:rsidRPr="000D2B41">
        <w:t xml:space="preserve"> teabevahetuse rakendamisel passiivne mõju, kuna täiendavaid kohustusi kontoomanikele ei panda. Juba täna on </w:t>
      </w:r>
      <w:proofErr w:type="spellStart"/>
      <w:r w:rsidRPr="000D2B41">
        <w:t>krüptotehinguid</w:t>
      </w:r>
      <w:proofErr w:type="spellEnd"/>
      <w:r w:rsidRPr="000D2B41">
        <w:t xml:space="preserve"> teha soovival isikul kohustus esitada </w:t>
      </w:r>
      <w:proofErr w:type="spellStart"/>
      <w:r w:rsidRPr="000D2B41">
        <w:t>krüptovarateenuse</w:t>
      </w:r>
      <w:proofErr w:type="spellEnd"/>
      <w:r w:rsidRPr="000D2B41">
        <w:t xml:space="preserve"> osutajale oma isikuandmeid, sh </w:t>
      </w:r>
      <w:proofErr w:type="spellStart"/>
      <w:r w:rsidRPr="000D2B41">
        <w:t>residentsuse</w:t>
      </w:r>
      <w:proofErr w:type="spellEnd"/>
      <w:r w:rsidRPr="000D2B41">
        <w:t xml:space="preserve"> kohta rahapesureeglitest tulenevalt. Mõju ulatus on mõõdukas.</w:t>
      </w:r>
    </w:p>
    <w:p w14:paraId="5B123C22" w14:textId="77777777" w:rsidR="005E7795" w:rsidRPr="000D2B41" w:rsidRDefault="005E7795" w:rsidP="000D2B41">
      <w:pPr>
        <w:jc w:val="both"/>
      </w:pPr>
    </w:p>
    <w:p w14:paraId="2C2B3626" w14:textId="77777777" w:rsidR="00FF6F5D" w:rsidRPr="000D2B41" w:rsidRDefault="00FF6F5D" w:rsidP="000D2B41">
      <w:pPr>
        <w:jc w:val="both"/>
      </w:pPr>
      <w:r w:rsidRPr="000D2B41">
        <w:rPr>
          <w:b/>
          <w:bCs/>
        </w:rPr>
        <w:t xml:space="preserve">Mõju avaldumise sagedus. </w:t>
      </w:r>
      <w:r w:rsidRPr="000D2B41">
        <w:t xml:space="preserve">Mõju avaldub põhimõtteliselt kord aastas </w:t>
      </w:r>
      <w:proofErr w:type="spellStart"/>
      <w:r w:rsidRPr="000D2B41">
        <w:t>krüptovarateenuse</w:t>
      </w:r>
      <w:proofErr w:type="spellEnd"/>
      <w:r w:rsidRPr="000D2B41">
        <w:t xml:space="preserve"> osutaja poolt maksuhaldurile andmete edastamise kaudu. Vahetu kokkupuude </w:t>
      </w:r>
      <w:proofErr w:type="spellStart"/>
      <w:r w:rsidRPr="000D2B41">
        <w:t>krüptovara</w:t>
      </w:r>
      <w:proofErr w:type="spellEnd"/>
      <w:r w:rsidRPr="000D2B41">
        <w:t xml:space="preserve"> kasutajatel teabevahetusega puudub. Mõju avaldumise sagedus on seega väike.</w:t>
      </w:r>
    </w:p>
    <w:p w14:paraId="76A3A0BB" w14:textId="77777777" w:rsidR="005E7795" w:rsidRPr="000D2B41" w:rsidRDefault="005E7795" w:rsidP="000D2B41">
      <w:pPr>
        <w:jc w:val="both"/>
      </w:pPr>
    </w:p>
    <w:p w14:paraId="10C910D8" w14:textId="77777777" w:rsidR="00FF6F5D" w:rsidRPr="000D2B41" w:rsidRDefault="00FF6F5D" w:rsidP="000D2B41">
      <w:pPr>
        <w:jc w:val="both"/>
      </w:pPr>
      <w:r w:rsidRPr="000D2B41">
        <w:rPr>
          <w:b/>
          <w:bCs/>
        </w:rPr>
        <w:t>Ebasoovitavate mõjude risk.</w:t>
      </w:r>
      <w:r w:rsidRPr="000D2B41">
        <w:t xml:space="preserve"> Negatiivne mõju võib kaasneda eelkõige siiski isikute jaoks, kes soovivad pääseda oma tulude varjamise kaudu maksukohustusest. </w:t>
      </w:r>
    </w:p>
    <w:p w14:paraId="38AA6F8F" w14:textId="77777777" w:rsidR="007E5312" w:rsidRPr="000D2B41" w:rsidRDefault="007E5312" w:rsidP="000D2B41">
      <w:pPr>
        <w:jc w:val="both"/>
        <w:rPr>
          <w:u w:val="single"/>
        </w:rPr>
      </w:pPr>
    </w:p>
    <w:p w14:paraId="7D869E62" w14:textId="1E5ED449" w:rsidR="007E5312" w:rsidRPr="000D2B41" w:rsidRDefault="007E5312" w:rsidP="000D2B41">
      <w:pPr>
        <w:jc w:val="both"/>
        <w:rPr>
          <w:b/>
          <w:bCs/>
        </w:rPr>
      </w:pPr>
      <w:r w:rsidRPr="000D2B41">
        <w:rPr>
          <w:b/>
          <w:bCs/>
        </w:rPr>
        <w:t>Kaasnev mõju: Mõju riigiasutuste korraldusele</w:t>
      </w:r>
    </w:p>
    <w:p w14:paraId="307702D9" w14:textId="77777777" w:rsidR="007E5312" w:rsidRPr="000D2B41" w:rsidRDefault="6E859007" w:rsidP="000D2B41">
      <w:pPr>
        <w:jc w:val="both"/>
      </w:pPr>
      <w:r w:rsidRPr="3BEA01E4">
        <w:rPr>
          <w:b/>
          <w:bCs/>
        </w:rPr>
        <w:t>Sihtrühm.</w:t>
      </w:r>
      <w:r>
        <w:t xml:space="preserve"> Automaatse teabevahetuse laiendamine </w:t>
      </w:r>
      <w:proofErr w:type="spellStart"/>
      <w:r>
        <w:t>krüptovaradele</w:t>
      </w:r>
      <w:proofErr w:type="spellEnd"/>
      <w:r>
        <w:t xml:space="preserve"> avaldab eelkõige mõju Maksu- ja Tolliameti üksikutele ametnikele. Sihtrühma suurus võrreldes riigiasutuste ja ka ametnike koguarvuga on väike. </w:t>
      </w:r>
    </w:p>
    <w:p w14:paraId="49EEEB8D" w14:textId="77777777" w:rsidR="007E5312" w:rsidRPr="000D2B41" w:rsidRDefault="007E5312" w:rsidP="000D2B41">
      <w:pPr>
        <w:jc w:val="both"/>
      </w:pPr>
    </w:p>
    <w:p w14:paraId="60B51260" w14:textId="18E24FDA" w:rsidR="007E5312" w:rsidRPr="000D2B41" w:rsidRDefault="6E859007" w:rsidP="000D2B41">
      <w:pPr>
        <w:jc w:val="both"/>
      </w:pPr>
      <w:r w:rsidRPr="3BEA01E4">
        <w:rPr>
          <w:b/>
          <w:bCs/>
        </w:rPr>
        <w:t>Mõju ulatus</w:t>
      </w:r>
      <w:r>
        <w:t xml:space="preserve">. Maksu- ja Tolliameti hinnangul eeldab </w:t>
      </w:r>
      <w:r w:rsidR="77CAB160">
        <w:t>direktiivi ülevõtmine</w:t>
      </w:r>
      <w:r>
        <w:t xml:space="preserve"> infosüsteemide arendustöid (täpsemalt selgitatud seletuskirja 8. osas) ning t</w:t>
      </w:r>
      <w:commentRangeStart w:id="11"/>
      <w:r>
        <w:t>ekib vajadus täiendava tööjõuressursi järgi</w:t>
      </w:r>
      <w:commentRangeEnd w:id="11"/>
      <w:r w:rsidR="007E5312">
        <w:commentReference w:id="11"/>
      </w:r>
      <w:r>
        <w:t xml:space="preserve">. Arvestades Maksu- ja Tolliameti infosüsteemide suurust, juba töös olevate arenduste mahtu ning mõjutatud töötajate arvu, on teabevahetuse laiendamise mõju keskmine kuni suur. </w:t>
      </w:r>
    </w:p>
    <w:p w14:paraId="40256C90" w14:textId="77777777" w:rsidR="007E5312" w:rsidRPr="000D2B41" w:rsidRDefault="007E5312" w:rsidP="000D2B41">
      <w:pPr>
        <w:jc w:val="both"/>
      </w:pPr>
    </w:p>
    <w:p w14:paraId="1D8EDB06" w14:textId="77777777" w:rsidR="007E5312" w:rsidRPr="000D2B41" w:rsidRDefault="007E5312" w:rsidP="000D2B41">
      <w:pPr>
        <w:jc w:val="both"/>
      </w:pPr>
      <w:r w:rsidRPr="000D2B41">
        <w:rPr>
          <w:b/>
        </w:rPr>
        <w:t>Mõju avaldumise sagedus</w:t>
      </w:r>
      <w:r w:rsidRPr="000D2B41">
        <w:t xml:space="preserve"> on keskmine. Kõige suuremad mõjud kaasnevad teabevahetusega alustamisel, mis on ühekordne tegevus. Edaspidi toimub teabevahetus rutiinselt kord aastas ning üles tuleb ehitada ka OECD ja EL nõuetele vastav teabe analüüsi ja kontrollivõimekus. </w:t>
      </w:r>
    </w:p>
    <w:p w14:paraId="5BA50ED0" w14:textId="77777777" w:rsidR="007E5312" w:rsidRPr="000D2B41" w:rsidRDefault="007E5312" w:rsidP="000D2B41">
      <w:pPr>
        <w:jc w:val="both"/>
      </w:pPr>
    </w:p>
    <w:p w14:paraId="294D81C6" w14:textId="3D1E2A8C" w:rsidR="007E5312" w:rsidRPr="000D2B41" w:rsidRDefault="007E5312" w:rsidP="000D2B41">
      <w:pPr>
        <w:jc w:val="both"/>
        <w:rPr>
          <w:u w:val="single"/>
        </w:rPr>
      </w:pPr>
      <w:r w:rsidRPr="000D2B41">
        <w:rPr>
          <w:b/>
        </w:rPr>
        <w:t>Ebasoovitavate mõjude risk</w:t>
      </w:r>
      <w:r w:rsidRPr="000D2B41">
        <w:t xml:space="preserve"> on pigem väike, kuna muudatustega kaasneb Maksu- ja Tolliametil küll ühekordne väga kõrge kulu üleminekuperioodil, kuid seda tasakaalustab asjaolu, et </w:t>
      </w:r>
      <w:r w:rsidR="3E4B7150" w:rsidRPr="000D2B41">
        <w:t>MTA</w:t>
      </w:r>
      <w:r w:rsidRPr="000D2B41">
        <w:t xml:space="preserve"> hakkab saama välisriikidelt vastu infot Eesti maksukohustuslaste kohta, mis lihtsustab kontrolli piiriülese maksudest kõrvalehoidumise üle.</w:t>
      </w:r>
    </w:p>
    <w:p w14:paraId="5D418CA4" w14:textId="77777777" w:rsidR="005E7795" w:rsidRPr="000D2B41" w:rsidRDefault="005E7795" w:rsidP="000D2B41">
      <w:pPr>
        <w:jc w:val="both"/>
        <w:rPr>
          <w:u w:val="single"/>
        </w:rPr>
      </w:pPr>
    </w:p>
    <w:p w14:paraId="7DCCF95E" w14:textId="49531A38" w:rsidR="005E7795" w:rsidRPr="000D2B41" w:rsidRDefault="005E7795" w:rsidP="000D2B41">
      <w:pPr>
        <w:jc w:val="both"/>
        <w:rPr>
          <w:b/>
          <w:bCs/>
          <w:color w:val="202020"/>
          <w:shd w:val="clear" w:color="auto" w:fill="FFFFFF"/>
        </w:rPr>
      </w:pPr>
      <w:r w:rsidRPr="000D2B41">
        <w:rPr>
          <w:b/>
        </w:rPr>
        <w:t>7. SEADUSE RAKENDAMISEGA SEOTUD RIIGI TEGEVUSED, EELDATAVAD KULUD JA TULUD</w:t>
      </w:r>
    </w:p>
    <w:p w14:paraId="145809AF" w14:textId="77777777" w:rsidR="001630E1" w:rsidRPr="000D2B41" w:rsidRDefault="001630E1" w:rsidP="000D2B41">
      <w:pPr>
        <w:rPr>
          <w:b/>
          <w:bCs/>
          <w:color w:val="212121"/>
          <w:shd w:val="clear" w:color="auto" w:fill="FFFFFF"/>
        </w:rPr>
      </w:pPr>
    </w:p>
    <w:p w14:paraId="502AA98D" w14:textId="517AEAC3" w:rsidR="00A12103" w:rsidRPr="000D2B41" w:rsidRDefault="00636518" w:rsidP="000D2B41">
      <w:pPr>
        <w:jc w:val="both"/>
        <w:rPr>
          <w:b/>
          <w:bCs/>
          <w:color w:val="212121"/>
          <w:shd w:val="clear" w:color="auto" w:fill="FFFFFF"/>
        </w:rPr>
      </w:pPr>
      <w:r w:rsidRPr="000D2B41">
        <w:rPr>
          <w:b/>
          <w:bCs/>
          <w:color w:val="212121"/>
          <w:shd w:val="clear" w:color="auto" w:fill="FFFFFF"/>
        </w:rPr>
        <w:t>Muudatuste</w:t>
      </w:r>
      <w:r w:rsidR="001630E1" w:rsidRPr="000D2B41">
        <w:rPr>
          <w:b/>
          <w:bCs/>
          <w:color w:val="212121"/>
          <w:shd w:val="clear" w:color="auto" w:fill="FFFFFF"/>
        </w:rPr>
        <w:t xml:space="preserve"> rakendamisega kaasnevad võimalikud tulud</w:t>
      </w:r>
    </w:p>
    <w:p w14:paraId="08493EDC" w14:textId="77777777" w:rsidR="00A12103" w:rsidRPr="000D2B41" w:rsidRDefault="00A12103" w:rsidP="000D2B41">
      <w:pPr>
        <w:jc w:val="both"/>
        <w:rPr>
          <w:b/>
          <w:bCs/>
          <w:color w:val="212121"/>
          <w:shd w:val="clear" w:color="auto" w:fill="FFFFFF"/>
        </w:rPr>
      </w:pPr>
    </w:p>
    <w:p w14:paraId="107847EF" w14:textId="5092FF77" w:rsidR="001630E1" w:rsidRPr="000D2B41" w:rsidRDefault="00B70D5C" w:rsidP="000D2B41">
      <w:pPr>
        <w:jc w:val="both"/>
        <w:rPr>
          <w:bCs/>
        </w:rPr>
      </w:pPr>
      <w:proofErr w:type="spellStart"/>
      <w:r w:rsidRPr="000D2B41">
        <w:rPr>
          <w:bCs/>
        </w:rPr>
        <w:t>Krüptovara</w:t>
      </w:r>
      <w:r w:rsidR="001630E1" w:rsidRPr="000D2B41">
        <w:rPr>
          <w:bCs/>
        </w:rPr>
        <w:t>ga</w:t>
      </w:r>
      <w:proofErr w:type="spellEnd"/>
      <w:r w:rsidR="001630E1" w:rsidRPr="000D2B41">
        <w:rPr>
          <w:bCs/>
        </w:rPr>
        <w:t xml:space="preserve"> tehtud tehingute kohta täiendavate andmete saamisest saadava võimaliku tulu prognoosimine ei ole tõsikindlalt võimalik. Ka komisjoni koostatud mõjuanalüüsis on viidatud vastavaks hindamiseks vajalike andmete vähesele kättesaadavusele ning olemasolevate andmete madalale kvaliteedile. </w:t>
      </w:r>
    </w:p>
    <w:p w14:paraId="716C48A1" w14:textId="77777777" w:rsidR="001630E1" w:rsidRPr="000D2B41" w:rsidRDefault="001630E1" w:rsidP="000D2B41">
      <w:pPr>
        <w:jc w:val="both"/>
        <w:rPr>
          <w:bCs/>
        </w:rPr>
      </w:pPr>
    </w:p>
    <w:p w14:paraId="622B3A27" w14:textId="63143EA0" w:rsidR="001630E1" w:rsidRPr="000D2B41" w:rsidRDefault="001630E1" w:rsidP="000D2B41">
      <w:pPr>
        <w:jc w:val="both"/>
      </w:pPr>
      <w:r w:rsidRPr="000D2B41">
        <w:rPr>
          <w:i/>
          <w:iCs/>
        </w:rPr>
        <w:t>Coinmarketcap.com</w:t>
      </w:r>
      <w:r w:rsidRPr="000D2B41">
        <w:t xml:space="preserve"> järgi on maailmaturul kokku 22 927 erinevat kaubeldavat </w:t>
      </w:r>
      <w:proofErr w:type="spellStart"/>
      <w:r w:rsidR="002E5500" w:rsidRPr="000D2B41">
        <w:t>krüptovara</w:t>
      </w:r>
      <w:proofErr w:type="spellEnd"/>
      <w:r w:rsidRPr="000D2B41">
        <w:t xml:space="preserve">. Turu suurust ja varade mitmekesisust arvestades on keeruline hinnata võimalikku saamata jäänud maksutulu. Lisaks mõjutab võimaliku tulu suuruse hindamist varade volatiilsus ning </w:t>
      </w:r>
      <w:proofErr w:type="spellStart"/>
      <w:r w:rsidR="00B70D5C" w:rsidRPr="000D2B41">
        <w:t>krüptovara</w:t>
      </w:r>
      <w:proofErr w:type="spellEnd"/>
      <w:r w:rsidRPr="000D2B41">
        <w:t xml:space="preserve"> kasutajate andmete kättesaadavuse piiratus. </w:t>
      </w:r>
      <w:r w:rsidR="00BF4E08" w:rsidRPr="000D2B41">
        <w:t xml:space="preserve">Seejuures näitavad erinevad analüüsid ja </w:t>
      </w:r>
      <w:proofErr w:type="spellStart"/>
      <w:r w:rsidR="00BF4E08" w:rsidRPr="000D2B41">
        <w:t>andmeanalüütika</w:t>
      </w:r>
      <w:proofErr w:type="spellEnd"/>
      <w:r w:rsidR="00BF4E08" w:rsidRPr="000D2B41">
        <w:t xml:space="preserve">, et </w:t>
      </w:r>
      <w:proofErr w:type="spellStart"/>
      <w:r w:rsidR="00BF4E08" w:rsidRPr="000D2B41">
        <w:t>krüptovarade</w:t>
      </w:r>
      <w:proofErr w:type="spellEnd"/>
      <w:r w:rsidR="00BF4E08" w:rsidRPr="000D2B41">
        <w:t xml:space="preserve"> kasutajate hulk on globaalselt kasvamas</w:t>
      </w:r>
      <w:r w:rsidR="3AE9CD79" w:rsidRPr="000D2B41">
        <w:t>.</w:t>
      </w:r>
      <w:r w:rsidR="00BF4E08" w:rsidRPr="000D2B41">
        <w:t xml:space="preserve"> </w:t>
      </w:r>
      <w:proofErr w:type="spellStart"/>
      <w:r w:rsidR="70F4122B" w:rsidRPr="000D2B41">
        <w:t>K</w:t>
      </w:r>
      <w:r w:rsidR="00BF4E08" w:rsidRPr="000D2B41">
        <w:t>rüptovarade</w:t>
      </w:r>
      <w:proofErr w:type="spellEnd"/>
      <w:r w:rsidR="00BF4E08" w:rsidRPr="000D2B41">
        <w:t xml:space="preserve"> turu maht ehk turu kapitalisatsioon on kasvanud 2024. aastal 97%</w:t>
      </w:r>
      <w:r w:rsidR="00BF4E08" w:rsidRPr="000D2B41">
        <w:rPr>
          <w:rStyle w:val="Allmrkuseviide"/>
        </w:rPr>
        <w:footnoteReference w:id="22"/>
      </w:r>
      <w:r w:rsidR="00BF4E08" w:rsidRPr="000D2B41">
        <w:t>. Kuivõrd p</w:t>
      </w:r>
      <w:r w:rsidRPr="000D2B41">
        <w:t xml:space="preserve">lokiahelas toimunud tehingud ei ole otse seostatavad isikutega ja </w:t>
      </w:r>
      <w:proofErr w:type="spellStart"/>
      <w:r w:rsidR="006C6CDC" w:rsidRPr="000D2B41">
        <w:t>krüptovarateenuse</w:t>
      </w:r>
      <w:proofErr w:type="spellEnd"/>
      <w:r w:rsidR="006C6CDC" w:rsidRPr="000D2B41">
        <w:t xml:space="preserve"> osutaja</w:t>
      </w:r>
      <w:r w:rsidRPr="000D2B41">
        <w:t>te vahendatud tehingud toimuvad sageli plokiahela väliselt, ei ole tehingute tegelike mahtude kohta võimalikult andmeid avalikest allikatest koguda</w:t>
      </w:r>
      <w:r w:rsidR="00BF4E08" w:rsidRPr="000D2B41">
        <w:t xml:space="preserve"> või asuda lõplikule seisukohale, kas ja millised nendest tehingutest tõsikindlalt ka maksukohustuste kaasa tõid</w:t>
      </w:r>
      <w:r w:rsidR="12DAC6D5" w:rsidRPr="000D2B41">
        <w:t>.</w:t>
      </w:r>
    </w:p>
    <w:p w14:paraId="2F62D923" w14:textId="77777777" w:rsidR="001630E1" w:rsidRPr="000D2B41" w:rsidRDefault="001630E1" w:rsidP="000D2B41">
      <w:pPr>
        <w:jc w:val="both"/>
      </w:pPr>
    </w:p>
    <w:p w14:paraId="7E30EDED" w14:textId="1AB36641" w:rsidR="001630E1" w:rsidRPr="000D2B41" w:rsidRDefault="001630E1" w:rsidP="000D2B41">
      <w:pPr>
        <w:jc w:val="both"/>
        <w:rPr>
          <w:bCs/>
        </w:rPr>
      </w:pPr>
      <w:r w:rsidRPr="000D2B41">
        <w:rPr>
          <w:bCs/>
        </w:rPr>
        <w:t xml:space="preserve">Arvestades, et </w:t>
      </w:r>
      <w:proofErr w:type="spellStart"/>
      <w:r w:rsidR="00B70D5C" w:rsidRPr="000D2B41">
        <w:rPr>
          <w:bCs/>
        </w:rPr>
        <w:t>krüptovara</w:t>
      </w:r>
      <w:proofErr w:type="spellEnd"/>
      <w:r w:rsidRPr="000D2B41">
        <w:rPr>
          <w:bCs/>
        </w:rPr>
        <w:t xml:space="preserve"> turgu võib pidada veel kujunemisel olevaks ning inimeste teadlikkust </w:t>
      </w:r>
      <w:proofErr w:type="spellStart"/>
      <w:r w:rsidR="00B70D5C" w:rsidRPr="000D2B41">
        <w:rPr>
          <w:bCs/>
        </w:rPr>
        <w:t>krüptovara</w:t>
      </w:r>
      <w:r w:rsidRPr="000D2B41">
        <w:rPr>
          <w:bCs/>
        </w:rPr>
        <w:t>le</w:t>
      </w:r>
      <w:proofErr w:type="spellEnd"/>
      <w:r w:rsidRPr="000D2B41">
        <w:rPr>
          <w:bCs/>
        </w:rPr>
        <w:t xml:space="preserve"> kohalduvatest maksureeglitest</w:t>
      </w:r>
      <w:r w:rsidR="01CA332D" w:rsidRPr="000D2B41">
        <w:t xml:space="preserve"> mõõdukaks</w:t>
      </w:r>
      <w:r w:rsidRPr="000D2B41">
        <w:rPr>
          <w:bCs/>
        </w:rPr>
        <w:t xml:space="preserve">, võib eeldada, et vastava aruandluskohustuse sisseviimine toob kaasa teadlikkuse kasvu ning </w:t>
      </w:r>
      <w:proofErr w:type="spellStart"/>
      <w:r w:rsidR="00B70D5C" w:rsidRPr="000D2B41">
        <w:rPr>
          <w:bCs/>
        </w:rPr>
        <w:t>krüptovara</w:t>
      </w:r>
      <w:r w:rsidRPr="000D2B41">
        <w:rPr>
          <w:bCs/>
        </w:rPr>
        <w:t>st</w:t>
      </w:r>
      <w:proofErr w:type="spellEnd"/>
      <w:r w:rsidRPr="000D2B41">
        <w:rPr>
          <w:bCs/>
        </w:rPr>
        <w:t xml:space="preserve"> saadud tulult kogutavate maksutulude märgatava suurenemise. </w:t>
      </w:r>
    </w:p>
    <w:p w14:paraId="3624919D" w14:textId="77777777" w:rsidR="001630E1" w:rsidRPr="000D2B41" w:rsidRDefault="001630E1" w:rsidP="000D2B41">
      <w:pPr>
        <w:jc w:val="both"/>
        <w:rPr>
          <w:bCs/>
        </w:rPr>
      </w:pPr>
    </w:p>
    <w:p w14:paraId="33F2F8E5" w14:textId="1620E959" w:rsidR="001630E1" w:rsidRPr="000D2B41" w:rsidRDefault="001630E1" w:rsidP="000D2B41">
      <w:pPr>
        <w:jc w:val="both"/>
        <w:rPr>
          <w:color w:val="000000"/>
          <w:shd w:val="clear" w:color="auto" w:fill="FFFFFF"/>
        </w:rPr>
      </w:pPr>
      <w:r w:rsidRPr="000D2B41">
        <w:t xml:space="preserve">Eestis kuulub täna maksustamisele igasugune residentide poolt </w:t>
      </w:r>
      <w:proofErr w:type="spellStart"/>
      <w:r w:rsidR="00B70D5C" w:rsidRPr="000D2B41">
        <w:t>krüptovara</w:t>
      </w:r>
      <w:r w:rsidRPr="000D2B41">
        <w:t>ga</w:t>
      </w:r>
      <w:proofErr w:type="spellEnd"/>
      <w:r w:rsidRPr="000D2B41">
        <w:t xml:space="preserve">/ </w:t>
      </w:r>
      <w:proofErr w:type="spellStart"/>
      <w:r w:rsidR="00B70D5C" w:rsidRPr="000D2B41">
        <w:t>krüptovara</w:t>
      </w:r>
      <w:r w:rsidRPr="000D2B41">
        <w:t>s</w:t>
      </w:r>
      <w:proofErr w:type="spellEnd"/>
      <w:r w:rsidRPr="000D2B41">
        <w:t xml:space="preserve"> tehtud tehingutest saadud tulu.</w:t>
      </w:r>
      <w:r w:rsidRPr="000D2B41">
        <w:rPr>
          <w:color w:val="000000"/>
          <w:shd w:val="clear" w:color="auto" w:fill="FFFFFF"/>
        </w:rPr>
        <w:t xml:space="preserve"> Tulu deklareerimise kohustus on maksumaksjal endal. Deklareerida tuleb ka need maksustatavad tulud, mis on saadud </w:t>
      </w:r>
      <w:proofErr w:type="spellStart"/>
      <w:r w:rsidR="00B70D5C" w:rsidRPr="000D2B41">
        <w:rPr>
          <w:color w:val="000000"/>
          <w:shd w:val="clear" w:color="auto" w:fill="FFFFFF"/>
        </w:rPr>
        <w:t>krüptovara</w:t>
      </w:r>
      <w:r w:rsidRPr="000D2B41">
        <w:rPr>
          <w:color w:val="000000"/>
          <w:shd w:val="clear" w:color="auto" w:fill="FFFFFF"/>
        </w:rPr>
        <w:t>s</w:t>
      </w:r>
      <w:proofErr w:type="spellEnd"/>
      <w:r w:rsidRPr="000D2B41">
        <w:rPr>
          <w:color w:val="000000"/>
          <w:shd w:val="clear" w:color="auto" w:fill="FFFFFF"/>
        </w:rPr>
        <w:t>, näiteks üür, intress, ettevõtlustulu jne.</w:t>
      </w:r>
      <w:r w:rsidR="00A63901" w:rsidRPr="000D2B41">
        <w:rPr>
          <w:color w:val="000000" w:themeColor="text1"/>
        </w:rPr>
        <w:t xml:space="preserve"> </w:t>
      </w:r>
      <w:r w:rsidR="00A63901" w:rsidRPr="00F90CF3">
        <w:rPr>
          <w:color w:val="000000" w:themeColor="text1"/>
        </w:rPr>
        <w:t xml:space="preserve">Tulu saab tekkida erineval viisil, näiteks: </w:t>
      </w:r>
      <w:proofErr w:type="spellStart"/>
      <w:r w:rsidR="00A63901" w:rsidRPr="00F90CF3">
        <w:rPr>
          <w:color w:val="000000" w:themeColor="text1"/>
        </w:rPr>
        <w:t>krüpto</w:t>
      </w:r>
      <w:r w:rsidR="00A63901" w:rsidRPr="000D2B41">
        <w:rPr>
          <w:color w:val="000000" w:themeColor="text1"/>
        </w:rPr>
        <w:t>vara</w:t>
      </w:r>
      <w:proofErr w:type="spellEnd"/>
      <w:r w:rsidR="00A63901" w:rsidRPr="00F90CF3">
        <w:rPr>
          <w:color w:val="000000" w:themeColor="text1"/>
        </w:rPr>
        <w:t xml:space="preserve"> hinnamuudatusest, mis tekkis müües/vahetades </w:t>
      </w:r>
      <w:proofErr w:type="spellStart"/>
      <w:r w:rsidR="00A63901" w:rsidRPr="00F90CF3">
        <w:rPr>
          <w:color w:val="000000" w:themeColor="text1"/>
        </w:rPr>
        <w:t>krüpto</w:t>
      </w:r>
      <w:r w:rsidR="00A63901" w:rsidRPr="000D2B41">
        <w:rPr>
          <w:color w:val="000000" w:themeColor="text1"/>
        </w:rPr>
        <w:t>vara</w:t>
      </w:r>
      <w:proofErr w:type="spellEnd"/>
      <w:r w:rsidR="00A63901" w:rsidRPr="00F90CF3">
        <w:rPr>
          <w:color w:val="000000" w:themeColor="text1"/>
        </w:rPr>
        <w:t xml:space="preserve"> tavavaluuta või teise virtuaalvääringu vastu; </w:t>
      </w:r>
      <w:proofErr w:type="spellStart"/>
      <w:r w:rsidR="00A63901" w:rsidRPr="00F90CF3">
        <w:rPr>
          <w:color w:val="000000" w:themeColor="text1"/>
        </w:rPr>
        <w:t>krüpto</w:t>
      </w:r>
      <w:r w:rsidR="00A63901" w:rsidRPr="000D2B41">
        <w:rPr>
          <w:color w:val="000000" w:themeColor="text1"/>
        </w:rPr>
        <w:t>vara</w:t>
      </w:r>
      <w:proofErr w:type="spellEnd"/>
      <w:r w:rsidR="00A63901" w:rsidRPr="00F90CF3">
        <w:rPr>
          <w:color w:val="000000" w:themeColor="text1"/>
        </w:rPr>
        <w:t xml:space="preserve"> eest kaupade/teenuste eest tasumisel; </w:t>
      </w:r>
      <w:proofErr w:type="spellStart"/>
      <w:r w:rsidR="00A63901" w:rsidRPr="00F90CF3">
        <w:rPr>
          <w:color w:val="000000" w:themeColor="text1"/>
        </w:rPr>
        <w:t>krüpto</w:t>
      </w:r>
      <w:r w:rsidR="00A63901" w:rsidRPr="000D2B41">
        <w:rPr>
          <w:color w:val="000000" w:themeColor="text1"/>
        </w:rPr>
        <w:t>vara</w:t>
      </w:r>
      <w:proofErr w:type="spellEnd"/>
      <w:r w:rsidR="00A63901" w:rsidRPr="00F90CF3">
        <w:rPr>
          <w:color w:val="000000" w:themeColor="text1"/>
        </w:rPr>
        <w:t xml:space="preserve"> kaevandamisest; arvuti andmemahu rentimisest; saades tehtud töö eest tasu </w:t>
      </w:r>
      <w:proofErr w:type="spellStart"/>
      <w:r w:rsidR="00A63901" w:rsidRPr="00F90CF3">
        <w:rPr>
          <w:color w:val="000000" w:themeColor="text1"/>
        </w:rPr>
        <w:t>krüpto</w:t>
      </w:r>
      <w:r w:rsidR="00A63901" w:rsidRPr="000D2B41">
        <w:rPr>
          <w:color w:val="000000" w:themeColor="text1"/>
        </w:rPr>
        <w:t>varana</w:t>
      </w:r>
      <w:proofErr w:type="spellEnd"/>
      <w:r w:rsidR="00A63901" w:rsidRPr="000D2B41">
        <w:rPr>
          <w:color w:val="000000" w:themeColor="text1"/>
        </w:rPr>
        <w:t>.</w:t>
      </w:r>
      <w:r w:rsidRPr="000D2B41">
        <w:rPr>
          <w:rStyle w:val="Allmrkuseviide"/>
        </w:rPr>
        <w:footnoteReference w:id="23"/>
      </w:r>
      <w:r w:rsidR="00C9655B" w:rsidRPr="000D2B41">
        <w:rPr>
          <w:color w:val="000000"/>
          <w:shd w:val="clear" w:color="auto" w:fill="FFFFFF"/>
        </w:rPr>
        <w:t xml:space="preserve"> Alates 2025. aastast on võimalik lepinguriigi tegevusloaga (</w:t>
      </w:r>
      <w:proofErr w:type="spellStart"/>
      <w:r w:rsidR="00C9655B" w:rsidRPr="000D2B41">
        <w:rPr>
          <w:color w:val="000000"/>
          <w:shd w:val="clear" w:color="auto" w:fill="FFFFFF"/>
        </w:rPr>
        <w:t>MiCA</w:t>
      </w:r>
      <w:proofErr w:type="spellEnd"/>
      <w:r w:rsidR="00C9655B" w:rsidRPr="000D2B41">
        <w:rPr>
          <w:color w:val="000000"/>
          <w:shd w:val="clear" w:color="auto" w:fill="FFFFFF"/>
        </w:rPr>
        <w:t xml:space="preserve">) </w:t>
      </w:r>
      <w:proofErr w:type="spellStart"/>
      <w:r w:rsidR="00C9655B" w:rsidRPr="000D2B41">
        <w:rPr>
          <w:color w:val="000000"/>
          <w:shd w:val="clear" w:color="auto" w:fill="FFFFFF"/>
        </w:rPr>
        <w:t>krüptovara</w:t>
      </w:r>
      <w:proofErr w:type="spellEnd"/>
      <w:r w:rsidR="00C9655B" w:rsidRPr="000D2B41">
        <w:rPr>
          <w:color w:val="000000"/>
          <w:shd w:val="clear" w:color="auto" w:fill="FFFFFF"/>
        </w:rPr>
        <w:t xml:space="preserve"> teenuse osutaja juures asuvat kontot kasutada investeerimiskonto pikendusena ning seeläbi tulumaksu maksmist edasi lükata. </w:t>
      </w:r>
    </w:p>
    <w:p w14:paraId="0B434043" w14:textId="77777777" w:rsidR="001630E1" w:rsidRPr="000D2B41" w:rsidRDefault="001630E1" w:rsidP="000D2B41">
      <w:pPr>
        <w:jc w:val="both"/>
        <w:rPr>
          <w:color w:val="000000"/>
          <w:shd w:val="clear" w:color="auto" w:fill="FFFFFF"/>
        </w:rPr>
      </w:pPr>
    </w:p>
    <w:p w14:paraId="2E05005D" w14:textId="37CA4A02" w:rsidR="001630E1" w:rsidRPr="000D2B41" w:rsidRDefault="001630E1" w:rsidP="000D2B41">
      <w:pPr>
        <w:jc w:val="both"/>
      </w:pPr>
      <w:r w:rsidRPr="000D2B41">
        <w:rPr>
          <w:bCs/>
        </w:rPr>
        <w:t>Rahapesu Andmebüroo</w:t>
      </w:r>
      <w:r w:rsidRPr="000D2B41">
        <w:t xml:space="preserve"> 2022. aasta jaanuaris avaldatud uuringu</w:t>
      </w:r>
      <w:r w:rsidRPr="000D2B41">
        <w:rPr>
          <w:rStyle w:val="Allmrkuseviide"/>
        </w:rPr>
        <w:footnoteReference w:id="24"/>
      </w:r>
      <w:r w:rsidRPr="000D2B41">
        <w:t xml:space="preserve"> kohaselt on 25-l suuremal </w:t>
      </w:r>
      <w:proofErr w:type="spellStart"/>
      <w:r w:rsidR="006C6CDC" w:rsidRPr="000D2B41">
        <w:t>krüptovarateenuse</w:t>
      </w:r>
      <w:proofErr w:type="spellEnd"/>
      <w:r w:rsidR="006C6CDC" w:rsidRPr="000D2B41">
        <w:t xml:space="preserve"> osutaja</w:t>
      </w:r>
      <w:r w:rsidRPr="000D2B41">
        <w:t xml:space="preserve">l kokku ca </w:t>
      </w:r>
      <w:r w:rsidRPr="000D2B41">
        <w:rPr>
          <w:b/>
        </w:rPr>
        <w:t>13 000</w:t>
      </w:r>
      <w:r w:rsidRPr="000D2B41">
        <w:t xml:space="preserve"> Eesti klienti. </w:t>
      </w:r>
      <w:proofErr w:type="spellStart"/>
      <w:r w:rsidR="00B70D5C" w:rsidRPr="000D2B41">
        <w:t>Krüptovara</w:t>
      </w:r>
      <w:proofErr w:type="spellEnd"/>
      <w:r w:rsidRPr="000D2B41">
        <w:t xml:space="preserve"> huvigrupp </w:t>
      </w:r>
      <w:proofErr w:type="spellStart"/>
      <w:r w:rsidRPr="000D2B41">
        <w:t>Krüpto</w:t>
      </w:r>
      <w:proofErr w:type="spellEnd"/>
      <w:r w:rsidRPr="000D2B41">
        <w:t xml:space="preserve"> Klubi on läbi viinud ligikaudu 500 inimest hõlmanud küsitluse, kus ilmnes, et 50% vastanutest kavatses oma tulu deklareerida.</w:t>
      </w:r>
      <w:r w:rsidR="00C9655B" w:rsidRPr="000D2B41">
        <w:t xml:space="preserve"> </w:t>
      </w:r>
    </w:p>
    <w:p w14:paraId="4F6EFDAB" w14:textId="77777777" w:rsidR="00C9655B" w:rsidRPr="000D2B41" w:rsidRDefault="00C9655B" w:rsidP="000D2B41">
      <w:pPr>
        <w:jc w:val="both"/>
      </w:pPr>
    </w:p>
    <w:p w14:paraId="6352EEBB" w14:textId="104DC30E" w:rsidR="00C9655B" w:rsidRPr="000D2B41" w:rsidRDefault="00C9655B" w:rsidP="000D2B41">
      <w:pPr>
        <w:jc w:val="both"/>
      </w:pPr>
      <w:proofErr w:type="spellStart"/>
      <w:r w:rsidRPr="000D2B41">
        <w:t>Chainanalysis</w:t>
      </w:r>
      <w:proofErr w:type="spellEnd"/>
      <w:r w:rsidRPr="000D2B41">
        <w:t xml:space="preserve"> reastab riike indeksi põhiselt, mille fookus on sellel, kui suurel määral antud riigis kasutatakse erinevaid </w:t>
      </w:r>
      <w:proofErr w:type="spellStart"/>
      <w:r w:rsidRPr="000D2B41">
        <w:t>krüptovaradega</w:t>
      </w:r>
      <w:proofErr w:type="spellEnd"/>
      <w:r w:rsidRPr="000D2B41">
        <w:t xml:space="preserve"> seonduvaid teenuseid. Indeksi skoor kujuneb viie alam-indeksi põhiselt, võttes arvesse rahva arvu, ostujõudu, tehingute </w:t>
      </w:r>
      <w:proofErr w:type="spellStart"/>
      <w:r w:rsidRPr="000D2B41">
        <w:t>volüümi</w:t>
      </w:r>
      <w:proofErr w:type="spellEnd"/>
      <w:r w:rsidRPr="000D2B41">
        <w:t>, internetiliiklust jms. Mida lähemal on skoor 1-le, seda suurem on ka</w:t>
      </w:r>
      <w:r w:rsidR="00003939" w:rsidRPr="000D2B41">
        <w:t xml:space="preserve"> riigis </w:t>
      </w:r>
      <w:proofErr w:type="spellStart"/>
      <w:r w:rsidR="00003939" w:rsidRPr="000D2B41">
        <w:t>krüptovarade</w:t>
      </w:r>
      <w:proofErr w:type="spellEnd"/>
      <w:r w:rsidR="00003939" w:rsidRPr="000D2B41">
        <w:t xml:space="preserve"> kasutus</w:t>
      </w:r>
      <w:r w:rsidR="00296A67" w:rsidRPr="000D2B41">
        <w:t>. 2023. aastal</w:t>
      </w:r>
      <w:r w:rsidR="00296A67" w:rsidRPr="000D2B41">
        <w:rPr>
          <w:rStyle w:val="Allmrkuseviide"/>
        </w:rPr>
        <w:footnoteReference w:id="25"/>
      </w:r>
      <w:r w:rsidR="00296A67" w:rsidRPr="000D2B41">
        <w:t xml:space="preserve"> oli Eesti selles pingereas 106. kohal ja indeksi skoor oli 0.005, kuid 2024. aastal</w:t>
      </w:r>
      <w:r w:rsidR="00296A67" w:rsidRPr="000D2B41">
        <w:rPr>
          <w:rStyle w:val="Allmrkuseviide"/>
        </w:rPr>
        <w:footnoteReference w:id="26"/>
      </w:r>
      <w:r w:rsidR="00296A67" w:rsidRPr="000D2B41">
        <w:t xml:space="preserve"> oli Eesti 89. kohal indeksi skooriga 0,015. See omakorda näitab, et </w:t>
      </w:r>
      <w:proofErr w:type="spellStart"/>
      <w:r w:rsidR="00296A67" w:rsidRPr="000D2B41">
        <w:t>krüptovaradega</w:t>
      </w:r>
      <w:proofErr w:type="spellEnd"/>
      <w:r w:rsidR="00296A67" w:rsidRPr="000D2B41">
        <w:t xml:space="preserve"> seotud tehingute aktiivsus on Eestis kasvanud, mis omakorda tähendab, et kasvanud on ka tehingute maht, millest potentsiaalselt maksukohustus saaks tekkida. </w:t>
      </w:r>
      <w:r w:rsidR="00BE5F7D" w:rsidRPr="000D2B41">
        <w:t xml:space="preserve">See peegeldub samuti ka </w:t>
      </w:r>
      <w:r w:rsidR="57EA3057" w:rsidRPr="000D2B41">
        <w:t>füüsiliste isikute tuludeklaratsioonide (</w:t>
      </w:r>
      <w:r w:rsidR="00BE5F7D" w:rsidRPr="000D2B41">
        <w:t>FIDEK</w:t>
      </w:r>
      <w:r w:rsidR="09095089" w:rsidRPr="000D2B41">
        <w:t>)</w:t>
      </w:r>
      <w:r w:rsidR="00BE5F7D" w:rsidRPr="000D2B41">
        <w:t xml:space="preserve"> statistikast, kus deklareeritud tulude maht on 2024. aastal võrreldes 2023. aastaga kasvanud.</w:t>
      </w:r>
    </w:p>
    <w:p w14:paraId="73A2B0BE" w14:textId="77777777" w:rsidR="003F6E0B" w:rsidRPr="000D2B41" w:rsidRDefault="003F6E0B" w:rsidP="000D2B41">
      <w:pPr>
        <w:jc w:val="both"/>
      </w:pPr>
    </w:p>
    <w:p w14:paraId="6BC1D661" w14:textId="516F56C1" w:rsidR="003F6E0B" w:rsidRPr="000D2B41" w:rsidRDefault="003F6E0B" w:rsidP="000D2B41">
      <w:pPr>
        <w:jc w:val="both"/>
      </w:pPr>
      <w:r w:rsidRPr="000D2B41">
        <w:t xml:space="preserve">Erinevad turuosalised näevad, et </w:t>
      </w:r>
      <w:proofErr w:type="spellStart"/>
      <w:r w:rsidRPr="000D2B41">
        <w:t>krüptovarade</w:t>
      </w:r>
      <w:proofErr w:type="spellEnd"/>
      <w:r w:rsidRPr="000D2B41">
        <w:t xml:space="preserve"> kasutus 2024. aastal </w:t>
      </w:r>
      <w:r w:rsidR="0068194D" w:rsidRPr="000D2B41">
        <w:t xml:space="preserve">Euroopas </w:t>
      </w:r>
      <w:r w:rsidRPr="000D2B41">
        <w:t>on hinnanguliselt 60,3 % kasvanud võrreldes varasemaga.</w:t>
      </w:r>
      <w:r w:rsidRPr="000D2B41">
        <w:rPr>
          <w:rStyle w:val="Allmrkuseviide"/>
        </w:rPr>
        <w:footnoteReference w:id="27"/>
      </w:r>
      <w:r w:rsidR="0068194D" w:rsidRPr="000D2B41">
        <w:t xml:space="preserve"> </w:t>
      </w:r>
      <w:r w:rsidR="3D2FDBF8" w:rsidRPr="000D2B41">
        <w:t>S</w:t>
      </w:r>
      <w:r w:rsidR="0068194D" w:rsidRPr="000D2B41">
        <w:t>ama tendents jätkub ka 2025. aastal.</w:t>
      </w:r>
    </w:p>
    <w:p w14:paraId="7046F068" w14:textId="77777777" w:rsidR="00EF4103" w:rsidRPr="000D2B41" w:rsidRDefault="00EF4103" w:rsidP="000D2B41">
      <w:pPr>
        <w:jc w:val="both"/>
      </w:pPr>
    </w:p>
    <w:p w14:paraId="097760BA" w14:textId="171E5F00" w:rsidR="00EF4103" w:rsidRPr="000D2B41" w:rsidRDefault="00EF4103" w:rsidP="000D2B41">
      <w:pPr>
        <w:jc w:val="both"/>
      </w:pPr>
      <w:proofErr w:type="spellStart"/>
      <w:r w:rsidRPr="000D2B41">
        <w:t>Krüptovarade</w:t>
      </w:r>
      <w:proofErr w:type="spellEnd"/>
      <w:r w:rsidRPr="000D2B41">
        <w:t xml:space="preserve"> ning plokiahela analüüsiga tegelevate ettevõtete andmetel hinnatakse 2023. aastal geograafiliselt Eestis asuvate </w:t>
      </w:r>
      <w:proofErr w:type="spellStart"/>
      <w:r w:rsidRPr="000D2B41">
        <w:t>krüptovara</w:t>
      </w:r>
      <w:proofErr w:type="spellEnd"/>
      <w:r w:rsidRPr="000D2B41">
        <w:t xml:space="preserve"> omanike arvu 20 564-le isikule.</w:t>
      </w:r>
      <w:r w:rsidRPr="000D2B41">
        <w:rPr>
          <w:rStyle w:val="Allmrkuseviide"/>
        </w:rPr>
        <w:footnoteReference w:id="28"/>
      </w:r>
      <w:r w:rsidRPr="000D2B41">
        <w:t xml:space="preserve"> Oluline on silmas pidada, et </w:t>
      </w:r>
      <w:proofErr w:type="spellStart"/>
      <w:r w:rsidRPr="000D2B41">
        <w:t>krüptovarade</w:t>
      </w:r>
      <w:proofErr w:type="spellEnd"/>
      <w:r w:rsidRPr="000D2B41">
        <w:t xml:space="preserve"> omamine ei too endaga kaasa maksukohustust, vaid see tekib juhul</w:t>
      </w:r>
      <w:r w:rsidR="1915BC4A" w:rsidRPr="000D2B41">
        <w:t>,</w:t>
      </w:r>
      <w:r w:rsidRPr="000D2B41">
        <w:t xml:space="preserve"> kui seda vahetatakse toodete, teenuste, </w:t>
      </w:r>
      <w:r w:rsidR="00897FBB" w:rsidRPr="000D2B41">
        <w:t>tava</w:t>
      </w:r>
      <w:r w:rsidRPr="000D2B41">
        <w:t>valuu</w:t>
      </w:r>
      <w:r w:rsidR="00BE348F">
        <w:t>t</w:t>
      </w:r>
      <w:r w:rsidRPr="000D2B41">
        <w:t xml:space="preserve">a, teiste </w:t>
      </w:r>
      <w:proofErr w:type="spellStart"/>
      <w:r w:rsidRPr="000D2B41">
        <w:t>krüptovarade</w:t>
      </w:r>
      <w:proofErr w:type="spellEnd"/>
      <w:r w:rsidRPr="000D2B41">
        <w:t xml:space="preserve"> või muude varade vastu. </w:t>
      </w:r>
    </w:p>
    <w:p w14:paraId="10EBC834" w14:textId="77777777" w:rsidR="001630E1" w:rsidRPr="000D2B41" w:rsidRDefault="001630E1" w:rsidP="000D2B41">
      <w:pPr>
        <w:jc w:val="both"/>
      </w:pPr>
    </w:p>
    <w:p w14:paraId="406C3341" w14:textId="4204DDF5" w:rsidR="001630E1" w:rsidRPr="000D2B41" w:rsidRDefault="001630E1" w:rsidP="000D2B41">
      <w:pPr>
        <w:jc w:val="both"/>
      </w:pPr>
      <w:r w:rsidRPr="000D2B41">
        <w:t xml:space="preserve">Füüsilise isiku tuludeklaratsiooni andmete automaatne võrdlemine ei võimalda teha </w:t>
      </w:r>
      <w:r w:rsidR="00BE5F7D" w:rsidRPr="000D2B41">
        <w:t xml:space="preserve">lõplikke ja </w:t>
      </w:r>
      <w:r w:rsidRPr="000D2B41">
        <w:t xml:space="preserve">kindlaid järeldusi selle kohta, kui palju maksumaksjaid ja millises mahus on </w:t>
      </w:r>
      <w:proofErr w:type="spellStart"/>
      <w:r w:rsidR="00B70D5C" w:rsidRPr="000D2B41">
        <w:t>krüptovara</w:t>
      </w:r>
      <w:r w:rsidRPr="000D2B41">
        <w:t>ga</w:t>
      </w:r>
      <w:proofErr w:type="spellEnd"/>
      <w:r w:rsidRPr="000D2B41">
        <w:t xml:space="preserve"> kauplemisest saadud tulu tegelikult deklareerinud. Võib vaid öelda, et selliseid maksumaksjaid ei ole palju</w:t>
      </w:r>
      <w:r w:rsidR="00BE5F7D" w:rsidRPr="000D2B41">
        <w:t xml:space="preserve">, võrreldes maksumaksjate koguarvuga, kuid </w:t>
      </w:r>
      <w:r w:rsidR="00CD487A" w:rsidRPr="000D2B41">
        <w:t xml:space="preserve">keskmine üksnes </w:t>
      </w:r>
      <w:proofErr w:type="spellStart"/>
      <w:r w:rsidR="00CD487A" w:rsidRPr="000D2B41">
        <w:t>krüptovarade</w:t>
      </w:r>
      <w:proofErr w:type="spellEnd"/>
      <w:r w:rsidR="00CD487A" w:rsidRPr="000D2B41">
        <w:t xml:space="preserve"> tehingutelt deklareeritud tulu summa oli 7 826 eurot</w:t>
      </w:r>
      <w:r w:rsidRPr="000D2B41">
        <w:t xml:space="preserve">.  </w:t>
      </w:r>
    </w:p>
    <w:p w14:paraId="11F71F94" w14:textId="77777777" w:rsidR="001630E1" w:rsidRPr="000D2B41" w:rsidRDefault="001630E1" w:rsidP="000D2B41">
      <w:pPr>
        <w:jc w:val="both"/>
      </w:pPr>
    </w:p>
    <w:p w14:paraId="508337DF" w14:textId="1D418CF4" w:rsidR="001630E1" w:rsidRDefault="002E5500" w:rsidP="000D2B41">
      <w:pPr>
        <w:jc w:val="both"/>
      </w:pPr>
      <w:proofErr w:type="spellStart"/>
      <w:r w:rsidRPr="000D2B41">
        <w:t>Krüptovara</w:t>
      </w:r>
      <w:r w:rsidR="001630E1" w:rsidRPr="000D2B41">
        <w:t>st</w:t>
      </w:r>
      <w:proofErr w:type="spellEnd"/>
      <w:r w:rsidR="001630E1" w:rsidRPr="000D2B41">
        <w:t xml:space="preserve"> saadud tulu on võimalik deklareerida füüsilise isiku tuludeklaratsioonis</w:t>
      </w:r>
      <w:r w:rsidR="001630E1" w:rsidRPr="000D2B41">
        <w:rPr>
          <w:rStyle w:val="Allmrkuseviide"/>
        </w:rPr>
        <w:footnoteReference w:id="29"/>
      </w:r>
      <w:r w:rsidR="001630E1" w:rsidRPr="000D2B41">
        <w:t xml:space="preserve"> muu vara võõrandamisena Eestis (deklaratsiooni tabel 6.3) või välisriigis (tabel 8.3).</w:t>
      </w:r>
    </w:p>
    <w:p w14:paraId="7C69FB14" w14:textId="77777777" w:rsidR="00BE348F" w:rsidRDefault="00BE348F" w:rsidP="000D2B41">
      <w:pPr>
        <w:jc w:val="both"/>
      </w:pPr>
    </w:p>
    <w:tbl>
      <w:tblPr>
        <w:tblStyle w:val="Kontuurtabel"/>
        <w:tblW w:w="0" w:type="auto"/>
        <w:tblLook w:val="04A0" w:firstRow="1" w:lastRow="0" w:firstColumn="1" w:lastColumn="0" w:noHBand="0" w:noVBand="1"/>
      </w:tblPr>
      <w:tblGrid>
        <w:gridCol w:w="1270"/>
        <w:gridCol w:w="1277"/>
        <w:gridCol w:w="1276"/>
        <w:gridCol w:w="1417"/>
        <w:gridCol w:w="1276"/>
        <w:gridCol w:w="1276"/>
        <w:gridCol w:w="1270"/>
      </w:tblGrid>
      <w:tr w:rsidR="00BE348F" w:rsidRPr="000D2B41" w14:paraId="624CBB1A" w14:textId="77777777" w:rsidTr="00BE348F">
        <w:tc>
          <w:tcPr>
            <w:tcW w:w="1270" w:type="dxa"/>
          </w:tcPr>
          <w:p w14:paraId="400A343C" w14:textId="77777777" w:rsidR="00BE348F" w:rsidRPr="000D2B41" w:rsidRDefault="00BE348F" w:rsidP="003E084E">
            <w:pPr>
              <w:jc w:val="center"/>
              <w:rPr>
                <w:b/>
                <w:bCs/>
              </w:rPr>
            </w:pPr>
          </w:p>
        </w:tc>
        <w:tc>
          <w:tcPr>
            <w:tcW w:w="1277" w:type="dxa"/>
          </w:tcPr>
          <w:p w14:paraId="6282B3D7" w14:textId="77777777" w:rsidR="00BE348F" w:rsidRPr="000D2B41" w:rsidRDefault="00BE348F" w:rsidP="003E084E">
            <w:pPr>
              <w:jc w:val="center"/>
              <w:rPr>
                <w:b/>
                <w:bCs/>
              </w:rPr>
            </w:pPr>
            <w:r w:rsidRPr="000D2B41">
              <w:rPr>
                <w:b/>
                <w:bCs/>
              </w:rPr>
              <w:t>2019</w:t>
            </w:r>
          </w:p>
        </w:tc>
        <w:tc>
          <w:tcPr>
            <w:tcW w:w="1276" w:type="dxa"/>
          </w:tcPr>
          <w:p w14:paraId="4B3A3B56" w14:textId="77777777" w:rsidR="00BE348F" w:rsidRPr="000D2B41" w:rsidRDefault="00BE348F" w:rsidP="003E084E">
            <w:pPr>
              <w:jc w:val="center"/>
              <w:rPr>
                <w:b/>
                <w:bCs/>
              </w:rPr>
            </w:pPr>
            <w:r w:rsidRPr="000D2B41">
              <w:rPr>
                <w:b/>
                <w:bCs/>
              </w:rPr>
              <w:t>2020</w:t>
            </w:r>
          </w:p>
        </w:tc>
        <w:tc>
          <w:tcPr>
            <w:tcW w:w="1417" w:type="dxa"/>
          </w:tcPr>
          <w:p w14:paraId="1403323A" w14:textId="77777777" w:rsidR="00BE348F" w:rsidRPr="000D2B41" w:rsidRDefault="00BE348F" w:rsidP="003E084E">
            <w:pPr>
              <w:jc w:val="center"/>
              <w:rPr>
                <w:b/>
                <w:bCs/>
              </w:rPr>
            </w:pPr>
            <w:r w:rsidRPr="000D2B41">
              <w:rPr>
                <w:b/>
                <w:bCs/>
              </w:rPr>
              <w:t>2021</w:t>
            </w:r>
          </w:p>
        </w:tc>
        <w:tc>
          <w:tcPr>
            <w:tcW w:w="1276" w:type="dxa"/>
          </w:tcPr>
          <w:p w14:paraId="59AAA8B2" w14:textId="77777777" w:rsidR="00BE348F" w:rsidRPr="000D2B41" w:rsidRDefault="00BE348F" w:rsidP="003E084E">
            <w:pPr>
              <w:jc w:val="center"/>
              <w:rPr>
                <w:b/>
                <w:bCs/>
              </w:rPr>
            </w:pPr>
            <w:r w:rsidRPr="000D2B41">
              <w:rPr>
                <w:b/>
                <w:bCs/>
              </w:rPr>
              <w:t>2022</w:t>
            </w:r>
          </w:p>
        </w:tc>
        <w:tc>
          <w:tcPr>
            <w:tcW w:w="1276" w:type="dxa"/>
          </w:tcPr>
          <w:p w14:paraId="03169567" w14:textId="77777777" w:rsidR="00BE348F" w:rsidRPr="000D2B41" w:rsidRDefault="00BE348F" w:rsidP="003E084E">
            <w:pPr>
              <w:jc w:val="center"/>
              <w:rPr>
                <w:b/>
                <w:bCs/>
              </w:rPr>
            </w:pPr>
            <w:r>
              <w:rPr>
                <w:b/>
                <w:bCs/>
              </w:rPr>
              <w:t>2023</w:t>
            </w:r>
          </w:p>
        </w:tc>
        <w:tc>
          <w:tcPr>
            <w:tcW w:w="1270" w:type="dxa"/>
          </w:tcPr>
          <w:p w14:paraId="146E30A4" w14:textId="77777777" w:rsidR="00BE348F" w:rsidRPr="000D2B41" w:rsidRDefault="00BE348F" w:rsidP="003E084E">
            <w:pPr>
              <w:jc w:val="center"/>
              <w:rPr>
                <w:b/>
                <w:bCs/>
              </w:rPr>
            </w:pPr>
            <w:r>
              <w:rPr>
                <w:b/>
                <w:bCs/>
              </w:rPr>
              <w:t>2024*</w:t>
            </w:r>
          </w:p>
        </w:tc>
      </w:tr>
      <w:tr w:rsidR="00BE348F" w:rsidRPr="000D2B41" w14:paraId="78008CB4" w14:textId="77777777" w:rsidTr="00BE348F">
        <w:tc>
          <w:tcPr>
            <w:tcW w:w="1270" w:type="dxa"/>
          </w:tcPr>
          <w:p w14:paraId="34B2B5C7" w14:textId="70CF517D" w:rsidR="00BE348F" w:rsidRPr="000D2B41" w:rsidRDefault="00BE348F" w:rsidP="003E084E">
            <w:pPr>
              <w:jc w:val="right"/>
            </w:pPr>
            <w:r>
              <w:t>Isikuid tabelis 6.3</w:t>
            </w:r>
          </w:p>
        </w:tc>
        <w:tc>
          <w:tcPr>
            <w:tcW w:w="1277" w:type="dxa"/>
          </w:tcPr>
          <w:p w14:paraId="46F46B42" w14:textId="77777777" w:rsidR="00BE348F" w:rsidRPr="000D2B41" w:rsidRDefault="00BE348F" w:rsidP="003E084E">
            <w:pPr>
              <w:jc w:val="right"/>
            </w:pPr>
            <w:r w:rsidRPr="000D2B41">
              <w:t>62</w:t>
            </w:r>
          </w:p>
        </w:tc>
        <w:tc>
          <w:tcPr>
            <w:tcW w:w="1276" w:type="dxa"/>
          </w:tcPr>
          <w:p w14:paraId="29C3A642" w14:textId="77777777" w:rsidR="00BE348F" w:rsidRPr="000D2B41" w:rsidRDefault="00BE348F" w:rsidP="003E084E">
            <w:pPr>
              <w:jc w:val="right"/>
            </w:pPr>
            <w:r w:rsidRPr="000D2B41">
              <w:t>155</w:t>
            </w:r>
          </w:p>
        </w:tc>
        <w:tc>
          <w:tcPr>
            <w:tcW w:w="1417" w:type="dxa"/>
          </w:tcPr>
          <w:p w14:paraId="51CDFF4D" w14:textId="77777777" w:rsidR="00BE348F" w:rsidRPr="000D2B41" w:rsidRDefault="00BE348F" w:rsidP="003E084E">
            <w:pPr>
              <w:jc w:val="right"/>
            </w:pPr>
            <w:r w:rsidRPr="000D2B41">
              <w:t>1264</w:t>
            </w:r>
          </w:p>
        </w:tc>
        <w:tc>
          <w:tcPr>
            <w:tcW w:w="1276" w:type="dxa"/>
          </w:tcPr>
          <w:p w14:paraId="66C81831" w14:textId="77777777" w:rsidR="00BE348F" w:rsidRPr="000D2B41" w:rsidRDefault="00BE348F" w:rsidP="003E084E">
            <w:pPr>
              <w:jc w:val="right"/>
            </w:pPr>
            <w:r w:rsidRPr="000D2B41">
              <w:t>626</w:t>
            </w:r>
          </w:p>
        </w:tc>
        <w:tc>
          <w:tcPr>
            <w:tcW w:w="1276" w:type="dxa"/>
          </w:tcPr>
          <w:p w14:paraId="25550D3C" w14:textId="77777777" w:rsidR="00BE348F" w:rsidRPr="000D2B41" w:rsidRDefault="00BE348F" w:rsidP="003E084E">
            <w:pPr>
              <w:jc w:val="right"/>
            </w:pPr>
            <w:r>
              <w:t>940</w:t>
            </w:r>
          </w:p>
        </w:tc>
        <w:tc>
          <w:tcPr>
            <w:tcW w:w="1270" w:type="dxa"/>
          </w:tcPr>
          <w:p w14:paraId="4AE96CD2" w14:textId="77777777" w:rsidR="00BE348F" w:rsidRPr="000D2B41" w:rsidRDefault="00BE348F" w:rsidP="003E084E">
            <w:pPr>
              <w:jc w:val="right"/>
            </w:pPr>
            <w:r>
              <w:t>1941</w:t>
            </w:r>
          </w:p>
        </w:tc>
      </w:tr>
      <w:tr w:rsidR="00BE348F" w:rsidRPr="000D2B41" w14:paraId="003D3FC9" w14:textId="77777777" w:rsidTr="00BE348F">
        <w:tc>
          <w:tcPr>
            <w:tcW w:w="1270" w:type="dxa"/>
          </w:tcPr>
          <w:p w14:paraId="4822BC1E" w14:textId="77777777" w:rsidR="00BE348F" w:rsidRPr="000D2B41" w:rsidRDefault="00BE348F" w:rsidP="003E084E">
            <w:pPr>
              <w:jc w:val="right"/>
            </w:pPr>
            <w:r>
              <w:t>Kasu</w:t>
            </w:r>
          </w:p>
        </w:tc>
        <w:tc>
          <w:tcPr>
            <w:tcW w:w="1277" w:type="dxa"/>
          </w:tcPr>
          <w:p w14:paraId="7797A5EF" w14:textId="77777777" w:rsidR="00BE348F" w:rsidRPr="000D2B41" w:rsidRDefault="00BE348F" w:rsidP="003E084E">
            <w:pPr>
              <w:jc w:val="right"/>
            </w:pPr>
            <w:r w:rsidRPr="000D2B41">
              <w:t>1 835 485</w:t>
            </w:r>
          </w:p>
        </w:tc>
        <w:tc>
          <w:tcPr>
            <w:tcW w:w="1276" w:type="dxa"/>
          </w:tcPr>
          <w:p w14:paraId="0FC5B644" w14:textId="77777777" w:rsidR="00BE348F" w:rsidRPr="000D2B41" w:rsidRDefault="00BE348F" w:rsidP="003E084E">
            <w:pPr>
              <w:jc w:val="right"/>
            </w:pPr>
            <w:r w:rsidRPr="000D2B41">
              <w:t>3 290 301</w:t>
            </w:r>
          </w:p>
        </w:tc>
        <w:tc>
          <w:tcPr>
            <w:tcW w:w="1417" w:type="dxa"/>
          </w:tcPr>
          <w:p w14:paraId="2EEE0CAC" w14:textId="77777777" w:rsidR="00BE348F" w:rsidRPr="000D2B41" w:rsidRDefault="00BE348F" w:rsidP="003E084E">
            <w:pPr>
              <w:jc w:val="right"/>
            </w:pPr>
            <w:r w:rsidRPr="000D2B41">
              <w:t>34 550 577</w:t>
            </w:r>
          </w:p>
        </w:tc>
        <w:tc>
          <w:tcPr>
            <w:tcW w:w="1276" w:type="dxa"/>
          </w:tcPr>
          <w:p w14:paraId="7D68DE46" w14:textId="77777777" w:rsidR="00BE348F" w:rsidRPr="000D2B41" w:rsidRDefault="00BE348F" w:rsidP="003E084E">
            <w:pPr>
              <w:jc w:val="right"/>
            </w:pPr>
            <w:r w:rsidRPr="000D2B41">
              <w:t>2 129 433</w:t>
            </w:r>
          </w:p>
        </w:tc>
        <w:tc>
          <w:tcPr>
            <w:tcW w:w="1276" w:type="dxa"/>
          </w:tcPr>
          <w:p w14:paraId="3B2421AF" w14:textId="77777777" w:rsidR="00BE348F" w:rsidRPr="000D2B41" w:rsidRDefault="00BE348F" w:rsidP="003E084E">
            <w:pPr>
              <w:jc w:val="right"/>
            </w:pPr>
            <w:r>
              <w:t>5 599 389</w:t>
            </w:r>
          </w:p>
        </w:tc>
        <w:tc>
          <w:tcPr>
            <w:tcW w:w="1270" w:type="dxa"/>
          </w:tcPr>
          <w:p w14:paraId="742D12F5" w14:textId="77777777" w:rsidR="00BE348F" w:rsidRPr="000D2B41" w:rsidRDefault="00BE348F" w:rsidP="003E084E">
            <w:pPr>
              <w:jc w:val="right"/>
            </w:pPr>
            <w:r>
              <w:t>8 892 475</w:t>
            </w:r>
          </w:p>
        </w:tc>
      </w:tr>
      <w:tr w:rsidR="00BE348F" w:rsidRPr="000D2B41" w14:paraId="567A6F15" w14:textId="77777777" w:rsidTr="00BE348F">
        <w:tc>
          <w:tcPr>
            <w:tcW w:w="1270" w:type="dxa"/>
          </w:tcPr>
          <w:p w14:paraId="5305942D" w14:textId="17D0EA8F" w:rsidR="00BE348F" w:rsidRPr="000D2B41" w:rsidRDefault="00BE348F" w:rsidP="003E084E">
            <w:pPr>
              <w:jc w:val="right"/>
            </w:pPr>
            <w:r>
              <w:t>Isikuid tabelis 8.3</w:t>
            </w:r>
          </w:p>
        </w:tc>
        <w:tc>
          <w:tcPr>
            <w:tcW w:w="1277" w:type="dxa"/>
          </w:tcPr>
          <w:p w14:paraId="18126EB2" w14:textId="77777777" w:rsidR="00BE348F" w:rsidRPr="000D2B41" w:rsidRDefault="00BE348F" w:rsidP="003E084E">
            <w:pPr>
              <w:jc w:val="right"/>
            </w:pPr>
            <w:r w:rsidRPr="000D2B41">
              <w:t>35</w:t>
            </w:r>
          </w:p>
        </w:tc>
        <w:tc>
          <w:tcPr>
            <w:tcW w:w="1276" w:type="dxa"/>
          </w:tcPr>
          <w:p w14:paraId="162D6F2B" w14:textId="77777777" w:rsidR="00BE348F" w:rsidRPr="000D2B41" w:rsidRDefault="00BE348F" w:rsidP="003E084E">
            <w:pPr>
              <w:jc w:val="right"/>
            </w:pPr>
            <w:r w:rsidRPr="000D2B41">
              <w:t>121</w:t>
            </w:r>
          </w:p>
        </w:tc>
        <w:tc>
          <w:tcPr>
            <w:tcW w:w="1417" w:type="dxa"/>
          </w:tcPr>
          <w:p w14:paraId="680E898E" w14:textId="77777777" w:rsidR="00BE348F" w:rsidRPr="000D2B41" w:rsidRDefault="00BE348F" w:rsidP="003E084E">
            <w:pPr>
              <w:jc w:val="right"/>
            </w:pPr>
            <w:r w:rsidRPr="000D2B41">
              <w:t>679</w:t>
            </w:r>
          </w:p>
        </w:tc>
        <w:tc>
          <w:tcPr>
            <w:tcW w:w="1276" w:type="dxa"/>
          </w:tcPr>
          <w:p w14:paraId="10BFEAA0" w14:textId="77777777" w:rsidR="00BE348F" w:rsidRPr="000D2B41" w:rsidRDefault="00BE348F" w:rsidP="003E084E">
            <w:pPr>
              <w:jc w:val="right"/>
            </w:pPr>
            <w:r w:rsidRPr="000D2B41">
              <w:t>119</w:t>
            </w:r>
          </w:p>
        </w:tc>
        <w:tc>
          <w:tcPr>
            <w:tcW w:w="1276" w:type="dxa"/>
          </w:tcPr>
          <w:p w14:paraId="2D98AE07" w14:textId="77777777" w:rsidR="00BE348F" w:rsidRPr="000D2B41" w:rsidRDefault="00BE348F" w:rsidP="003E084E">
            <w:pPr>
              <w:jc w:val="right"/>
            </w:pPr>
            <w:r>
              <w:t>316</w:t>
            </w:r>
          </w:p>
        </w:tc>
        <w:tc>
          <w:tcPr>
            <w:tcW w:w="1270" w:type="dxa"/>
          </w:tcPr>
          <w:p w14:paraId="55591B55" w14:textId="77777777" w:rsidR="00BE348F" w:rsidRPr="000D2B41" w:rsidRDefault="00BE348F" w:rsidP="003E084E">
            <w:pPr>
              <w:jc w:val="right"/>
            </w:pPr>
            <w:r>
              <w:t>412</w:t>
            </w:r>
          </w:p>
        </w:tc>
      </w:tr>
      <w:tr w:rsidR="00BE348F" w:rsidRPr="000D2B41" w14:paraId="27CD093E" w14:textId="77777777" w:rsidTr="00BE348F">
        <w:tc>
          <w:tcPr>
            <w:tcW w:w="1270" w:type="dxa"/>
          </w:tcPr>
          <w:p w14:paraId="3204655A" w14:textId="77777777" w:rsidR="00BE348F" w:rsidRPr="000D2B41" w:rsidRDefault="00BE348F" w:rsidP="003E084E">
            <w:pPr>
              <w:jc w:val="right"/>
            </w:pPr>
            <w:r>
              <w:t>Kasu</w:t>
            </w:r>
          </w:p>
        </w:tc>
        <w:tc>
          <w:tcPr>
            <w:tcW w:w="1277" w:type="dxa"/>
          </w:tcPr>
          <w:p w14:paraId="6DB0F6AC" w14:textId="77777777" w:rsidR="00BE348F" w:rsidRPr="000D2B41" w:rsidRDefault="00BE348F" w:rsidP="003E084E">
            <w:pPr>
              <w:jc w:val="right"/>
            </w:pPr>
            <w:r w:rsidRPr="000D2B41">
              <w:t>415 787</w:t>
            </w:r>
          </w:p>
        </w:tc>
        <w:tc>
          <w:tcPr>
            <w:tcW w:w="1276" w:type="dxa"/>
          </w:tcPr>
          <w:p w14:paraId="38F4218A" w14:textId="77777777" w:rsidR="00BE348F" w:rsidRPr="000D2B41" w:rsidRDefault="00BE348F" w:rsidP="003E084E">
            <w:pPr>
              <w:jc w:val="right"/>
            </w:pPr>
            <w:r w:rsidRPr="000D2B41">
              <w:t>1 703 341</w:t>
            </w:r>
          </w:p>
        </w:tc>
        <w:tc>
          <w:tcPr>
            <w:tcW w:w="1417" w:type="dxa"/>
          </w:tcPr>
          <w:p w14:paraId="08B78B1F" w14:textId="77777777" w:rsidR="00BE348F" w:rsidRPr="000D2B41" w:rsidRDefault="00BE348F" w:rsidP="003E084E">
            <w:pPr>
              <w:jc w:val="right"/>
            </w:pPr>
            <w:r w:rsidRPr="000D2B41">
              <w:t>22 718 974</w:t>
            </w:r>
          </w:p>
        </w:tc>
        <w:tc>
          <w:tcPr>
            <w:tcW w:w="1276" w:type="dxa"/>
          </w:tcPr>
          <w:p w14:paraId="0460CB87" w14:textId="77777777" w:rsidR="00BE348F" w:rsidRPr="000D2B41" w:rsidRDefault="00BE348F" w:rsidP="003E084E">
            <w:pPr>
              <w:jc w:val="right"/>
            </w:pPr>
            <w:r w:rsidRPr="000D2B41">
              <w:t>2 215 768</w:t>
            </w:r>
          </w:p>
        </w:tc>
        <w:tc>
          <w:tcPr>
            <w:tcW w:w="1276" w:type="dxa"/>
          </w:tcPr>
          <w:p w14:paraId="106CB46A" w14:textId="77777777" w:rsidR="00BE348F" w:rsidRPr="000D2B41" w:rsidRDefault="00BE348F" w:rsidP="003E084E">
            <w:pPr>
              <w:jc w:val="right"/>
            </w:pPr>
            <w:r w:rsidRPr="00CF509F">
              <w:t>4 217 034</w:t>
            </w:r>
          </w:p>
        </w:tc>
        <w:tc>
          <w:tcPr>
            <w:tcW w:w="1270" w:type="dxa"/>
          </w:tcPr>
          <w:p w14:paraId="35520D17" w14:textId="77777777" w:rsidR="00BE348F" w:rsidRPr="000D2B41" w:rsidRDefault="00BE348F" w:rsidP="003E084E">
            <w:pPr>
              <w:jc w:val="right"/>
            </w:pPr>
            <w:r w:rsidRPr="00CF509F">
              <w:t>9 522 176</w:t>
            </w:r>
          </w:p>
        </w:tc>
      </w:tr>
    </w:tbl>
    <w:p w14:paraId="7F176853" w14:textId="77777777" w:rsidR="00BE348F" w:rsidRPr="000D2B41" w:rsidRDefault="00BE348F" w:rsidP="000D2B41">
      <w:pPr>
        <w:jc w:val="both"/>
      </w:pPr>
    </w:p>
    <w:p w14:paraId="1BAB042D" w14:textId="3183C1FA" w:rsidR="001630E1" w:rsidRDefault="00BE348F" w:rsidP="00BE348F">
      <w:pPr>
        <w:jc w:val="both"/>
      </w:pPr>
      <w:r>
        <w:t>*2024. aasta andmed on esitatud 22.04.2025 seisuga ja ei pruugi olla lõplikud.</w:t>
      </w:r>
    </w:p>
    <w:p w14:paraId="19A1598B" w14:textId="77777777" w:rsidR="00BE348F" w:rsidRPr="000D2B41" w:rsidRDefault="00BE348F" w:rsidP="00BE348F">
      <w:pPr>
        <w:jc w:val="both"/>
      </w:pPr>
    </w:p>
    <w:p w14:paraId="0513FE50" w14:textId="6B9FC49F" w:rsidR="00401164" w:rsidRPr="000D2B41" w:rsidRDefault="001630E1" w:rsidP="000D2B41">
      <w:pPr>
        <w:jc w:val="both"/>
        <w:rPr>
          <w:b/>
          <w:bCs/>
          <w:color w:val="202020"/>
          <w:shd w:val="clear" w:color="auto" w:fill="FFFFFF"/>
        </w:rPr>
      </w:pPr>
      <w:r w:rsidRPr="000D2B41">
        <w:rPr>
          <w:bCs/>
          <w:iCs/>
        </w:rPr>
        <w:t xml:space="preserve">Lähtudes sellest, et MTA peamine raskus </w:t>
      </w:r>
      <w:proofErr w:type="spellStart"/>
      <w:r w:rsidR="00B70D5C" w:rsidRPr="000D2B41">
        <w:rPr>
          <w:bCs/>
          <w:iCs/>
        </w:rPr>
        <w:t>krüptovara</w:t>
      </w:r>
      <w:proofErr w:type="spellEnd"/>
      <w:r w:rsidRPr="000D2B41">
        <w:rPr>
          <w:bCs/>
          <w:iCs/>
        </w:rPr>
        <w:t xml:space="preserve"> võõrandamisest saadava kasu eest tasumisele kuuluva tulumaksukohustuse suuruse kindlaksmääramisel on maksustamiseks vajalike andmete kättesaadavuse keerukus, võib eeldada, et </w:t>
      </w:r>
      <w:proofErr w:type="spellStart"/>
      <w:r w:rsidR="00B70D5C" w:rsidRPr="000D2B41">
        <w:rPr>
          <w:bCs/>
          <w:iCs/>
        </w:rPr>
        <w:t>krüptovara</w:t>
      </w:r>
      <w:proofErr w:type="spellEnd"/>
      <w:r w:rsidRPr="000D2B41">
        <w:rPr>
          <w:bCs/>
          <w:iCs/>
        </w:rPr>
        <w:t xml:space="preserve"> alane teabevahetus igal juhul </w:t>
      </w:r>
      <w:r w:rsidR="3EE6E150" w:rsidRPr="000D2B41">
        <w:t xml:space="preserve">suurendab </w:t>
      </w:r>
      <w:r w:rsidRPr="000D2B41">
        <w:t>maksukuulekust</w:t>
      </w:r>
      <w:r w:rsidRPr="000D2B41">
        <w:rPr>
          <w:bCs/>
          <w:iCs/>
        </w:rPr>
        <w:t xml:space="preserve"> ning parandab ka maksuhalduri võimekust maksude tasumise õigsust kontrollida.</w:t>
      </w:r>
      <w:r w:rsidR="00CD487A" w:rsidRPr="000D2B41">
        <w:rPr>
          <w:bCs/>
          <w:iCs/>
        </w:rPr>
        <w:t xml:space="preserve"> Veelgi enam on aruandluskohustuse skoobis ka jaemüügitehingud jms, kuivõrd </w:t>
      </w:r>
      <w:proofErr w:type="spellStart"/>
      <w:r w:rsidR="00CD487A" w:rsidRPr="000D2B41">
        <w:rPr>
          <w:bCs/>
          <w:iCs/>
        </w:rPr>
        <w:t>krüptovarasid</w:t>
      </w:r>
      <w:proofErr w:type="spellEnd"/>
      <w:r w:rsidR="00CD487A" w:rsidRPr="000D2B41">
        <w:rPr>
          <w:bCs/>
          <w:iCs/>
        </w:rPr>
        <w:t xml:space="preserve"> kasutatakse maksevahendina ehk toodete ja teenuste eest tasumisel, mistõttu on täna </w:t>
      </w:r>
      <w:proofErr w:type="spellStart"/>
      <w:r w:rsidR="00CD487A" w:rsidRPr="000D2B41">
        <w:rPr>
          <w:bCs/>
          <w:iCs/>
        </w:rPr>
        <w:t>krüptovarade</w:t>
      </w:r>
      <w:proofErr w:type="spellEnd"/>
      <w:r w:rsidR="00CD487A" w:rsidRPr="000D2B41">
        <w:rPr>
          <w:bCs/>
          <w:iCs/>
        </w:rPr>
        <w:t xml:space="preserve"> kasutus selgelt laiem kui üksnes investeerimisvahend</w:t>
      </w:r>
      <w:r w:rsidR="004B639C" w:rsidRPr="000D2B41">
        <w:rPr>
          <w:bCs/>
          <w:iCs/>
        </w:rPr>
        <w:t>ina, omades mõju ka teiste maksude laekumisele</w:t>
      </w:r>
      <w:r w:rsidR="0051388F" w:rsidRPr="000D2B41">
        <w:rPr>
          <w:bCs/>
          <w:iCs/>
        </w:rPr>
        <w:t xml:space="preserve"> ja järelevalvele</w:t>
      </w:r>
      <w:r w:rsidR="000B2543" w:rsidRPr="000D2B41">
        <w:rPr>
          <w:bCs/>
          <w:iCs/>
        </w:rPr>
        <w:t xml:space="preserve"> üldiselt</w:t>
      </w:r>
      <w:r w:rsidR="004B639C" w:rsidRPr="000D2B41">
        <w:rPr>
          <w:bCs/>
          <w:iCs/>
        </w:rPr>
        <w:t xml:space="preserve"> peale füüsilise isiku tulumaksu.</w:t>
      </w:r>
    </w:p>
    <w:p w14:paraId="5E04A2B8" w14:textId="77777777" w:rsidR="00401164" w:rsidRDefault="00401164" w:rsidP="000D2B41">
      <w:pPr>
        <w:jc w:val="both"/>
        <w:rPr>
          <w:b/>
          <w:bCs/>
          <w:color w:val="202020"/>
          <w:shd w:val="clear" w:color="auto" w:fill="FFFFFF"/>
        </w:rPr>
      </w:pPr>
    </w:p>
    <w:p w14:paraId="1E40D139" w14:textId="7D9BB3D4" w:rsidR="00E417B8" w:rsidRPr="00E417B8" w:rsidRDefault="00E417B8" w:rsidP="000D2B41">
      <w:pPr>
        <w:jc w:val="both"/>
        <w:rPr>
          <w:color w:val="202020"/>
          <w:shd w:val="clear" w:color="auto" w:fill="FFFFFF"/>
        </w:rPr>
      </w:pPr>
      <w:r>
        <w:rPr>
          <w:color w:val="202020"/>
          <w:shd w:val="clear" w:color="auto" w:fill="FFFFFF"/>
        </w:rPr>
        <w:t xml:space="preserve">Tuleb </w:t>
      </w:r>
      <w:r w:rsidR="00BD426E">
        <w:rPr>
          <w:color w:val="202020"/>
          <w:shd w:val="clear" w:color="auto" w:fill="FFFFFF"/>
        </w:rPr>
        <w:t>siiski</w:t>
      </w:r>
      <w:r>
        <w:rPr>
          <w:color w:val="202020"/>
          <w:shd w:val="clear" w:color="auto" w:fill="FFFFFF"/>
        </w:rPr>
        <w:t xml:space="preserve"> mainida, et direktiivi ja OECD rahvusvahelise teabevahetuse </w:t>
      </w:r>
      <w:proofErr w:type="spellStart"/>
      <w:r>
        <w:rPr>
          <w:color w:val="202020"/>
          <w:shd w:val="clear" w:color="auto" w:fill="FFFFFF"/>
        </w:rPr>
        <w:t>välislepinguga</w:t>
      </w:r>
      <w:proofErr w:type="spellEnd"/>
      <w:r>
        <w:rPr>
          <w:color w:val="202020"/>
          <w:shd w:val="clear" w:color="auto" w:fill="FFFFFF"/>
        </w:rPr>
        <w:t xml:space="preserve"> seonduvate ülesannete maht ja keerukus on aasta-aastalt kasvanud, mistõttu on üha keerulisem tagada nende piisavat kvaliteeti olemasoleva </w:t>
      </w:r>
      <w:proofErr w:type="spellStart"/>
      <w:r>
        <w:rPr>
          <w:color w:val="202020"/>
          <w:shd w:val="clear" w:color="auto" w:fill="FFFFFF"/>
        </w:rPr>
        <w:t>inim</w:t>
      </w:r>
      <w:proofErr w:type="spellEnd"/>
      <w:r>
        <w:rPr>
          <w:color w:val="202020"/>
          <w:shd w:val="clear" w:color="auto" w:fill="FFFFFF"/>
        </w:rPr>
        <w:t xml:space="preserve">- ja tehnilise ressursiga. Hetkel ei ole </w:t>
      </w:r>
      <w:proofErr w:type="spellStart"/>
      <w:r>
        <w:rPr>
          <w:color w:val="202020"/>
          <w:shd w:val="clear" w:color="auto" w:fill="FFFFFF"/>
        </w:rPr>
        <w:t>MTA-l</w:t>
      </w:r>
      <w:proofErr w:type="spellEnd"/>
      <w:r>
        <w:rPr>
          <w:color w:val="202020"/>
          <w:shd w:val="clear" w:color="auto" w:fill="FFFFFF"/>
        </w:rPr>
        <w:t xml:space="preserve"> selles valdkonnas piisavat erialast oskusteavet ega ressursse, et kasutada saadavat infot maksimaalselt tõhusaks järelevalveks ja seeläbi maksutulu suurendamiseks. Kui eesmärk on neist andmetest reaalset maksutulu saada, tuleb leida võimalused täiendava võimekuse loomiseks. </w:t>
      </w:r>
    </w:p>
    <w:p w14:paraId="26E51112" w14:textId="77777777" w:rsidR="00E417B8" w:rsidRPr="000D2B41" w:rsidRDefault="00E417B8" w:rsidP="000D2B41">
      <w:pPr>
        <w:jc w:val="both"/>
        <w:rPr>
          <w:b/>
          <w:bCs/>
          <w:color w:val="202020"/>
          <w:shd w:val="clear" w:color="auto" w:fill="FFFFFF"/>
        </w:rPr>
      </w:pPr>
    </w:p>
    <w:p w14:paraId="7317A76A" w14:textId="77777777" w:rsidR="00401164" w:rsidRPr="000D2B41" w:rsidRDefault="001630E1" w:rsidP="000D2B41">
      <w:pPr>
        <w:jc w:val="both"/>
        <w:rPr>
          <w:b/>
          <w:bCs/>
          <w:color w:val="202020"/>
          <w:u w:val="single"/>
          <w:shd w:val="clear" w:color="auto" w:fill="FFFFFF"/>
        </w:rPr>
      </w:pPr>
      <w:r w:rsidRPr="000D2B41">
        <w:rPr>
          <w:b/>
          <w:iCs/>
          <w:u w:val="single"/>
        </w:rPr>
        <w:t>Direktiivi rakendamisega kaasnevad kulud</w:t>
      </w:r>
    </w:p>
    <w:p w14:paraId="26F06041" w14:textId="77777777" w:rsidR="00401164" w:rsidRPr="000D2B41" w:rsidRDefault="00401164" w:rsidP="000D2B41">
      <w:pPr>
        <w:jc w:val="both"/>
        <w:rPr>
          <w:b/>
          <w:bCs/>
          <w:color w:val="202020"/>
          <w:shd w:val="clear" w:color="auto" w:fill="FFFFFF"/>
        </w:rPr>
      </w:pPr>
    </w:p>
    <w:p w14:paraId="6D380CF0" w14:textId="3C06E237" w:rsidR="00401164" w:rsidRPr="000D2B41" w:rsidRDefault="001630E1" w:rsidP="000D2B41">
      <w:pPr>
        <w:jc w:val="both"/>
        <w:rPr>
          <w:b/>
          <w:bCs/>
          <w:color w:val="202020"/>
          <w:shd w:val="clear" w:color="auto" w:fill="FFFFFF"/>
        </w:rPr>
      </w:pPr>
      <w:r w:rsidRPr="000D2B41">
        <w:rPr>
          <w:bCs/>
          <w:iCs/>
        </w:rPr>
        <w:t xml:space="preserve">Komisjoni andmetel on Euroopa Liidu tasandil direktiivi rakendamise ja aruandluse laiendamise ühekordne kulu hinnanguliselt ligikaudu 300 miljonit eurot kõikide </w:t>
      </w:r>
      <w:proofErr w:type="spellStart"/>
      <w:r w:rsidR="006C6CDC" w:rsidRPr="000D2B41">
        <w:rPr>
          <w:bCs/>
          <w:iCs/>
        </w:rPr>
        <w:t>krüptovarateenuse</w:t>
      </w:r>
      <w:proofErr w:type="spellEnd"/>
      <w:r w:rsidR="006C6CDC" w:rsidRPr="000D2B41">
        <w:rPr>
          <w:bCs/>
          <w:iCs/>
        </w:rPr>
        <w:t xml:space="preserve"> osutaja</w:t>
      </w:r>
      <w:r w:rsidRPr="000D2B41">
        <w:rPr>
          <w:bCs/>
          <w:iCs/>
        </w:rPr>
        <w:t>te ja maksuhaldurite kohta ning püsikulud ligikaudu 25 miljonit eurot aastas. Ühekordsed ja püsikulud tulenevad peamiselt IT-süsteemide arendamisest ja toimimisest, samuti järelevalve teostamisest.</w:t>
      </w:r>
    </w:p>
    <w:p w14:paraId="525C63E4" w14:textId="77777777" w:rsidR="00401164" w:rsidRPr="000D2B41" w:rsidRDefault="00401164" w:rsidP="000D2B41">
      <w:pPr>
        <w:jc w:val="both"/>
        <w:rPr>
          <w:b/>
          <w:bCs/>
          <w:color w:val="202020"/>
          <w:shd w:val="clear" w:color="auto" w:fill="FFFFFF"/>
        </w:rPr>
      </w:pPr>
    </w:p>
    <w:p w14:paraId="473B4145" w14:textId="3A1E748D" w:rsidR="00401164" w:rsidRPr="000D2B41" w:rsidRDefault="001630E1" w:rsidP="000D2B41">
      <w:pPr>
        <w:jc w:val="both"/>
        <w:rPr>
          <w:b/>
          <w:bCs/>
          <w:color w:val="202020"/>
          <w:shd w:val="clear" w:color="auto" w:fill="FFFFFF"/>
        </w:rPr>
      </w:pPr>
      <w:r w:rsidRPr="000D2B41">
        <w:rPr>
          <w:bCs/>
          <w:iCs/>
        </w:rPr>
        <w:t>Direktiivi rakendamiseks vajalikeks arendusteks</w:t>
      </w:r>
      <w:r w:rsidR="006F63CE">
        <w:rPr>
          <w:bCs/>
          <w:iCs/>
        </w:rPr>
        <w:t xml:space="preserve"> ja</w:t>
      </w:r>
      <w:r w:rsidRPr="000D2B41">
        <w:rPr>
          <w:bCs/>
          <w:iCs/>
        </w:rPr>
        <w:t xml:space="preserve"> hoolduskuludeks ei ole täna riigieelarves vahendeid planeeritud</w:t>
      </w:r>
      <w:r w:rsidRPr="000D2B41">
        <w:t xml:space="preserve"> ning nendele lisakuludele tuleb hiljem eelarveprotsessi</w:t>
      </w:r>
      <w:r w:rsidR="005A42EF" w:rsidRPr="000D2B41">
        <w:t xml:space="preserve"> </w:t>
      </w:r>
      <w:r w:rsidRPr="000D2B41">
        <w:t xml:space="preserve">raames kate leida. Seni on rahastatud automaatse teabevahetuse arendusi struktuurifondide toetusel. </w:t>
      </w:r>
    </w:p>
    <w:p w14:paraId="0DE05EBC" w14:textId="77777777" w:rsidR="00401164" w:rsidRPr="000D2B41" w:rsidRDefault="00401164" w:rsidP="000D2B41">
      <w:pPr>
        <w:jc w:val="both"/>
        <w:rPr>
          <w:b/>
          <w:bCs/>
          <w:color w:val="202020"/>
          <w:shd w:val="clear" w:color="auto" w:fill="FFFFFF"/>
        </w:rPr>
      </w:pPr>
    </w:p>
    <w:p w14:paraId="46EFE4D7" w14:textId="026DC2AD" w:rsidR="00401164" w:rsidRDefault="00336CBC" w:rsidP="000D2B41">
      <w:pPr>
        <w:jc w:val="both"/>
        <w:rPr>
          <w:bCs/>
          <w:iCs/>
        </w:rPr>
      </w:pPr>
      <w:r>
        <w:rPr>
          <w:bCs/>
          <w:iCs/>
        </w:rPr>
        <w:t xml:space="preserve">Hinnanguliselt on </w:t>
      </w:r>
      <w:r w:rsidR="00C57374">
        <w:rPr>
          <w:bCs/>
          <w:iCs/>
        </w:rPr>
        <w:t xml:space="preserve">MTA ja </w:t>
      </w:r>
      <w:r w:rsidR="001630E1" w:rsidRPr="000D2B41">
        <w:rPr>
          <w:bCs/>
          <w:iCs/>
        </w:rPr>
        <w:t>R</w:t>
      </w:r>
      <w:r w:rsidR="00C57374">
        <w:rPr>
          <w:bCs/>
          <w:iCs/>
        </w:rPr>
        <w:t>ahandusministeeriumi Infotehnoloogiakeskusele (R</w:t>
      </w:r>
      <w:r w:rsidR="001630E1" w:rsidRPr="000D2B41">
        <w:rPr>
          <w:bCs/>
          <w:iCs/>
        </w:rPr>
        <w:t>MIT</w:t>
      </w:r>
      <w:r w:rsidR="00C57374">
        <w:rPr>
          <w:bCs/>
          <w:iCs/>
        </w:rPr>
        <w:t>)</w:t>
      </w:r>
      <w:r w:rsidR="001630E1" w:rsidRPr="000D2B41">
        <w:rPr>
          <w:bCs/>
          <w:iCs/>
        </w:rPr>
        <w:t xml:space="preserve"> </w:t>
      </w:r>
      <w:r w:rsidR="00C57374">
        <w:rPr>
          <w:bCs/>
          <w:iCs/>
        </w:rPr>
        <w:t xml:space="preserve">kogukulud </w:t>
      </w:r>
      <w:r w:rsidR="001630E1" w:rsidRPr="000D2B41">
        <w:rPr>
          <w:bCs/>
          <w:iCs/>
        </w:rPr>
        <w:t>seoses aruandluseks vajaliku süsteemiarenduse ja selle hooldusega järgmised:</w:t>
      </w:r>
    </w:p>
    <w:p w14:paraId="66EDDB5A" w14:textId="77777777" w:rsidR="0068351F" w:rsidRPr="000D2B41" w:rsidRDefault="0068351F" w:rsidP="000D2B41">
      <w:pPr>
        <w:jc w:val="both"/>
        <w:rPr>
          <w:b/>
          <w:bCs/>
          <w:color w:val="202020"/>
          <w:shd w:val="clear" w:color="auto" w:fill="FFFFFF"/>
        </w:rPr>
      </w:pPr>
    </w:p>
    <w:p w14:paraId="42BADB0F" w14:textId="77777777" w:rsidR="0027521D" w:rsidRDefault="0068351F" w:rsidP="000D2B41">
      <w:pPr>
        <w:pStyle w:val="Loendilik"/>
        <w:numPr>
          <w:ilvl w:val="0"/>
          <w:numId w:val="23"/>
        </w:numPr>
        <w:jc w:val="both"/>
        <w:rPr>
          <w:rFonts w:ascii="Times New Roman" w:hAnsi="Times New Roman" w:cs="Times New Roman"/>
          <w:iCs/>
          <w:sz w:val="24"/>
          <w:szCs w:val="24"/>
        </w:rPr>
      </w:pPr>
      <w:r w:rsidRPr="0068351F">
        <w:rPr>
          <w:rFonts w:ascii="Times New Roman" w:hAnsi="Times New Roman" w:cs="Times New Roman"/>
          <w:iCs/>
          <w:sz w:val="24"/>
          <w:szCs w:val="24"/>
        </w:rPr>
        <w:t>Majandamiskulud</w:t>
      </w:r>
      <w:r w:rsidR="00B56016">
        <w:rPr>
          <w:rFonts w:ascii="Times New Roman" w:hAnsi="Times New Roman" w:cs="Times New Roman"/>
          <w:iCs/>
          <w:sz w:val="24"/>
          <w:szCs w:val="24"/>
        </w:rPr>
        <w:t xml:space="preserve"> 2027-2029</w:t>
      </w:r>
      <w:r w:rsidRPr="0068351F">
        <w:rPr>
          <w:rFonts w:ascii="Times New Roman" w:hAnsi="Times New Roman" w:cs="Times New Roman"/>
          <w:iCs/>
          <w:sz w:val="24"/>
          <w:szCs w:val="24"/>
        </w:rPr>
        <w:t xml:space="preserve">: rakenduse ülalpidamise ja halduskulu, tarkvara ajakohasena ja toimivana hoidmise kulu on aastal 2027 10% investeeringust, 2028 ja edasi 20% investeeringust.  </w:t>
      </w:r>
      <w:proofErr w:type="spellStart"/>
      <w:r w:rsidRPr="0068351F">
        <w:rPr>
          <w:rFonts w:ascii="Times New Roman" w:hAnsi="Times New Roman" w:cs="Times New Roman"/>
          <w:iCs/>
          <w:sz w:val="24"/>
          <w:szCs w:val="24"/>
        </w:rPr>
        <w:t>MTA’le</w:t>
      </w:r>
      <w:proofErr w:type="spellEnd"/>
      <w:r w:rsidR="0027521D">
        <w:rPr>
          <w:rFonts w:ascii="Times New Roman" w:hAnsi="Times New Roman" w:cs="Times New Roman"/>
          <w:iCs/>
          <w:sz w:val="24"/>
          <w:szCs w:val="24"/>
        </w:rPr>
        <w:t xml:space="preserve"> lisandub halduskulu</w:t>
      </w:r>
      <w:r w:rsidRPr="0068351F">
        <w:rPr>
          <w:rFonts w:ascii="Times New Roman" w:hAnsi="Times New Roman" w:cs="Times New Roman"/>
          <w:iCs/>
          <w:sz w:val="24"/>
          <w:szCs w:val="24"/>
        </w:rPr>
        <w:t xml:space="preserve"> 155 000 eurot, </w:t>
      </w:r>
      <w:proofErr w:type="spellStart"/>
      <w:r w:rsidRPr="0068351F">
        <w:rPr>
          <w:rFonts w:ascii="Times New Roman" w:hAnsi="Times New Roman" w:cs="Times New Roman"/>
          <w:iCs/>
          <w:sz w:val="24"/>
          <w:szCs w:val="24"/>
        </w:rPr>
        <w:t>RMIT</w:t>
      </w:r>
      <w:r w:rsidR="0027521D">
        <w:rPr>
          <w:rFonts w:ascii="Times New Roman" w:hAnsi="Times New Roman" w:cs="Times New Roman"/>
          <w:iCs/>
          <w:sz w:val="24"/>
          <w:szCs w:val="24"/>
        </w:rPr>
        <w:t>’ile</w:t>
      </w:r>
      <w:proofErr w:type="spellEnd"/>
      <w:r w:rsidR="0027521D">
        <w:rPr>
          <w:rFonts w:ascii="Times New Roman" w:hAnsi="Times New Roman" w:cs="Times New Roman"/>
          <w:iCs/>
          <w:sz w:val="24"/>
          <w:szCs w:val="24"/>
        </w:rPr>
        <w:t xml:space="preserve"> </w:t>
      </w:r>
      <w:r w:rsidRPr="0068351F">
        <w:rPr>
          <w:rFonts w:ascii="Times New Roman" w:hAnsi="Times New Roman" w:cs="Times New Roman"/>
          <w:iCs/>
          <w:sz w:val="24"/>
          <w:szCs w:val="24"/>
        </w:rPr>
        <w:t>863 000 eurot</w:t>
      </w:r>
      <w:r w:rsidR="0027521D">
        <w:rPr>
          <w:rFonts w:ascii="Times New Roman" w:hAnsi="Times New Roman" w:cs="Times New Roman"/>
          <w:iCs/>
          <w:sz w:val="24"/>
          <w:szCs w:val="24"/>
        </w:rPr>
        <w:t>;</w:t>
      </w:r>
    </w:p>
    <w:p w14:paraId="293E0907" w14:textId="2C2B2F43" w:rsidR="000705BD" w:rsidRPr="006F63CE" w:rsidRDefault="0027521D" w:rsidP="000705BD">
      <w:pPr>
        <w:pStyle w:val="Loendilik"/>
        <w:numPr>
          <w:ilvl w:val="0"/>
          <w:numId w:val="23"/>
        </w:numPr>
        <w:jc w:val="both"/>
        <w:rPr>
          <w:rFonts w:ascii="Times New Roman" w:hAnsi="Times New Roman" w:cs="Times New Roman"/>
          <w:iCs/>
          <w:sz w:val="24"/>
          <w:szCs w:val="24"/>
        </w:rPr>
      </w:pPr>
      <w:r w:rsidRPr="0027521D">
        <w:rPr>
          <w:rFonts w:ascii="Times New Roman" w:hAnsi="Times New Roman" w:cs="Times New Roman"/>
          <w:iCs/>
          <w:sz w:val="24"/>
          <w:szCs w:val="24"/>
        </w:rPr>
        <w:t xml:space="preserve">IT investeeringu kulu </w:t>
      </w:r>
      <w:r w:rsidR="00E34EFE" w:rsidRPr="0027521D">
        <w:rPr>
          <w:rFonts w:ascii="Times New Roman" w:hAnsi="Times New Roman" w:cs="Times New Roman"/>
          <w:iCs/>
          <w:sz w:val="24"/>
          <w:szCs w:val="24"/>
        </w:rPr>
        <w:t>2026</w:t>
      </w:r>
      <w:r>
        <w:rPr>
          <w:rFonts w:ascii="Times New Roman" w:hAnsi="Times New Roman" w:cs="Times New Roman"/>
          <w:iCs/>
          <w:sz w:val="24"/>
          <w:szCs w:val="24"/>
        </w:rPr>
        <w:t>-29</w:t>
      </w:r>
      <w:r w:rsidR="003D5237">
        <w:rPr>
          <w:rFonts w:ascii="Times New Roman" w:hAnsi="Times New Roman" w:cs="Times New Roman"/>
          <w:iCs/>
          <w:sz w:val="24"/>
          <w:szCs w:val="24"/>
        </w:rPr>
        <w:t>:</w:t>
      </w:r>
      <w:r>
        <w:rPr>
          <w:rFonts w:ascii="Times New Roman" w:hAnsi="Times New Roman" w:cs="Times New Roman"/>
          <w:iCs/>
          <w:sz w:val="24"/>
          <w:szCs w:val="24"/>
        </w:rPr>
        <w:t xml:space="preserve"> </w:t>
      </w:r>
      <w:r w:rsidR="00E34EFE" w:rsidRPr="0027521D">
        <w:rPr>
          <w:rFonts w:ascii="Times New Roman" w:hAnsi="Times New Roman" w:cs="Times New Roman"/>
          <w:iCs/>
          <w:sz w:val="24"/>
          <w:szCs w:val="24"/>
        </w:rPr>
        <w:t>2 831 000 eurot</w:t>
      </w:r>
      <w:r w:rsidR="0051388F" w:rsidRPr="0027521D">
        <w:rPr>
          <w:rFonts w:ascii="Times New Roman" w:hAnsi="Times New Roman" w:cs="Times New Roman"/>
          <w:iCs/>
          <w:sz w:val="24"/>
          <w:szCs w:val="24"/>
        </w:rPr>
        <w:t>.</w:t>
      </w:r>
    </w:p>
    <w:p w14:paraId="361D8A32" w14:textId="7B96EED9" w:rsidR="00401164" w:rsidRDefault="00F766CB" w:rsidP="000D2B41">
      <w:pPr>
        <w:jc w:val="both"/>
        <w:rPr>
          <w:iCs/>
        </w:rPr>
      </w:pPr>
      <w:r w:rsidRPr="00F766CB">
        <w:rPr>
          <w:iCs/>
        </w:rPr>
        <w:t xml:space="preserve">Kulud jagunevad eelnõuga kavandatavate muudatuste vahel järgmiselt: </w:t>
      </w:r>
    </w:p>
    <w:p w14:paraId="37E85E2E" w14:textId="77777777" w:rsidR="00D20C20" w:rsidRPr="00F766CB" w:rsidRDefault="00D20C20" w:rsidP="000D2B41">
      <w:pPr>
        <w:jc w:val="both"/>
        <w:rPr>
          <w:iCs/>
          <w:color w:val="202020"/>
          <w:shd w:val="clear" w:color="auto" w:fill="FFFFFF"/>
        </w:rPr>
      </w:pPr>
    </w:p>
    <w:p w14:paraId="4ABD7F26" w14:textId="62C3B204" w:rsidR="00F766CB" w:rsidRPr="00F766CB" w:rsidRDefault="001630E1" w:rsidP="00F766CB">
      <w:pPr>
        <w:pStyle w:val="Loendilik"/>
        <w:numPr>
          <w:ilvl w:val="0"/>
          <w:numId w:val="24"/>
        </w:numPr>
        <w:jc w:val="both"/>
        <w:rPr>
          <w:rFonts w:ascii="Times New Roman" w:hAnsi="Times New Roman" w:cs="Times New Roman"/>
          <w:iCs/>
          <w:sz w:val="24"/>
          <w:szCs w:val="24"/>
        </w:rPr>
      </w:pPr>
      <w:r w:rsidRPr="00F766CB">
        <w:rPr>
          <w:rFonts w:ascii="Times New Roman" w:hAnsi="Times New Roman" w:cs="Times New Roman"/>
          <w:iCs/>
          <w:sz w:val="24"/>
          <w:szCs w:val="24"/>
        </w:rPr>
        <w:t>Maksuhaldurite üldisele automaatsele teabevahetusele täiendava tulu ja kapitalikategooria lisamine toob kaasa arendusvajaduse, mille maksumus on ligikaudu 100 000 euro</w:t>
      </w:r>
      <w:r w:rsidR="00F766CB" w:rsidRPr="00F766CB">
        <w:rPr>
          <w:rFonts w:ascii="Times New Roman" w:hAnsi="Times New Roman" w:cs="Times New Roman"/>
          <w:iCs/>
          <w:sz w:val="24"/>
          <w:szCs w:val="24"/>
        </w:rPr>
        <w:t>t;</w:t>
      </w:r>
    </w:p>
    <w:p w14:paraId="2502455D" w14:textId="77777777" w:rsidR="00F766CB" w:rsidRPr="00F766CB" w:rsidRDefault="001630E1" w:rsidP="000D2B41">
      <w:pPr>
        <w:pStyle w:val="Loendilik"/>
        <w:numPr>
          <w:ilvl w:val="0"/>
          <w:numId w:val="24"/>
        </w:numPr>
        <w:jc w:val="both"/>
        <w:rPr>
          <w:rFonts w:ascii="Times New Roman" w:hAnsi="Times New Roman" w:cs="Times New Roman"/>
          <w:iCs/>
          <w:color w:val="202020"/>
          <w:sz w:val="24"/>
          <w:szCs w:val="24"/>
          <w:shd w:val="clear" w:color="auto" w:fill="FFFFFF"/>
        </w:rPr>
      </w:pPr>
      <w:r w:rsidRPr="00F766CB">
        <w:rPr>
          <w:rFonts w:ascii="Times New Roman" w:hAnsi="Times New Roman" w:cs="Times New Roman"/>
          <w:iCs/>
          <w:sz w:val="24"/>
          <w:szCs w:val="24"/>
        </w:rPr>
        <w:t>Finantskontode alase teabevahetuse muudatuste rakendamine toob kaasa arendusvajaduse, mille maksumus on hinnanguliselt 100 000 eurot</w:t>
      </w:r>
      <w:r w:rsidR="00F766CB" w:rsidRPr="00F766CB">
        <w:rPr>
          <w:rFonts w:ascii="Times New Roman" w:hAnsi="Times New Roman" w:cs="Times New Roman"/>
          <w:iCs/>
          <w:sz w:val="24"/>
          <w:szCs w:val="24"/>
        </w:rPr>
        <w:t>;</w:t>
      </w:r>
    </w:p>
    <w:p w14:paraId="5CF443FF" w14:textId="77777777" w:rsidR="00F766CB" w:rsidRPr="00F766CB" w:rsidRDefault="001630E1" w:rsidP="000D2B41">
      <w:pPr>
        <w:pStyle w:val="Loendilik"/>
        <w:numPr>
          <w:ilvl w:val="0"/>
          <w:numId w:val="24"/>
        </w:numPr>
        <w:jc w:val="both"/>
        <w:rPr>
          <w:rFonts w:ascii="Times New Roman" w:hAnsi="Times New Roman" w:cs="Times New Roman"/>
          <w:iCs/>
          <w:color w:val="202020"/>
          <w:sz w:val="24"/>
          <w:szCs w:val="24"/>
          <w:shd w:val="clear" w:color="auto" w:fill="FFFFFF"/>
        </w:rPr>
      </w:pPr>
      <w:r w:rsidRPr="00F766CB">
        <w:rPr>
          <w:rFonts w:ascii="Times New Roman" w:hAnsi="Times New Roman" w:cs="Times New Roman"/>
          <w:iCs/>
          <w:sz w:val="24"/>
          <w:szCs w:val="24"/>
        </w:rPr>
        <w:t>Varakatele eraisikutele antud eelotsuste lisamine maksuhaldurite vahelisse teabevahetusse ei too kaasa täiendavaid kulutusi</w:t>
      </w:r>
      <w:r w:rsidR="00F766CB" w:rsidRPr="00F766CB">
        <w:rPr>
          <w:rFonts w:ascii="Times New Roman" w:hAnsi="Times New Roman" w:cs="Times New Roman"/>
          <w:iCs/>
          <w:sz w:val="24"/>
          <w:szCs w:val="24"/>
        </w:rPr>
        <w:t>;</w:t>
      </w:r>
    </w:p>
    <w:p w14:paraId="31942442" w14:textId="7BA7D091" w:rsidR="00401164" w:rsidRPr="00F766CB" w:rsidRDefault="00F766CB" w:rsidP="000D2B41">
      <w:pPr>
        <w:pStyle w:val="Loendilik"/>
        <w:numPr>
          <w:ilvl w:val="0"/>
          <w:numId w:val="24"/>
        </w:numPr>
        <w:jc w:val="both"/>
        <w:rPr>
          <w:rFonts w:ascii="Times New Roman" w:hAnsi="Times New Roman" w:cs="Times New Roman"/>
          <w:iCs/>
          <w:color w:val="202020"/>
          <w:sz w:val="24"/>
          <w:szCs w:val="24"/>
          <w:shd w:val="clear" w:color="auto" w:fill="FFFFFF"/>
        </w:rPr>
      </w:pPr>
      <w:r w:rsidRPr="00F766CB">
        <w:rPr>
          <w:rFonts w:ascii="Times New Roman" w:hAnsi="Times New Roman" w:cs="Times New Roman"/>
          <w:iCs/>
          <w:sz w:val="24"/>
          <w:szCs w:val="24"/>
        </w:rPr>
        <w:t>Kõik ülejäänud kulud</w:t>
      </w:r>
      <w:r w:rsidR="00006BD5">
        <w:rPr>
          <w:rFonts w:ascii="Times New Roman" w:hAnsi="Times New Roman" w:cs="Times New Roman"/>
          <w:iCs/>
          <w:sz w:val="24"/>
          <w:szCs w:val="24"/>
        </w:rPr>
        <w:t xml:space="preserve"> </w:t>
      </w:r>
      <w:r w:rsidRPr="00F766CB">
        <w:rPr>
          <w:rFonts w:ascii="Times New Roman" w:hAnsi="Times New Roman" w:cs="Times New Roman"/>
          <w:iCs/>
          <w:sz w:val="24"/>
          <w:szCs w:val="24"/>
        </w:rPr>
        <w:t xml:space="preserve">seonduvad </w:t>
      </w:r>
      <w:proofErr w:type="spellStart"/>
      <w:r w:rsidR="00B70D5C" w:rsidRPr="00F766CB">
        <w:rPr>
          <w:rFonts w:ascii="Times New Roman" w:hAnsi="Times New Roman" w:cs="Times New Roman"/>
          <w:iCs/>
          <w:sz w:val="24"/>
          <w:szCs w:val="24"/>
        </w:rPr>
        <w:t>krüptovara</w:t>
      </w:r>
      <w:r w:rsidR="001630E1" w:rsidRPr="00F766CB">
        <w:rPr>
          <w:rFonts w:ascii="Times New Roman" w:hAnsi="Times New Roman" w:cs="Times New Roman"/>
          <w:iCs/>
          <w:sz w:val="24"/>
          <w:szCs w:val="24"/>
        </w:rPr>
        <w:t>teenuse</w:t>
      </w:r>
      <w:proofErr w:type="spellEnd"/>
      <w:r w:rsidR="001630E1" w:rsidRPr="00F766CB">
        <w:rPr>
          <w:rFonts w:ascii="Times New Roman" w:hAnsi="Times New Roman" w:cs="Times New Roman"/>
          <w:iCs/>
          <w:sz w:val="24"/>
          <w:szCs w:val="24"/>
        </w:rPr>
        <w:t xml:space="preserve"> </w:t>
      </w:r>
      <w:r w:rsidR="005524C4" w:rsidRPr="00F766CB">
        <w:rPr>
          <w:rFonts w:ascii="Times New Roman" w:hAnsi="Times New Roman" w:cs="Times New Roman"/>
          <w:iCs/>
          <w:sz w:val="24"/>
          <w:szCs w:val="24"/>
        </w:rPr>
        <w:t>osutaja</w:t>
      </w:r>
      <w:r w:rsidRPr="00F766CB">
        <w:rPr>
          <w:rFonts w:ascii="Times New Roman" w:hAnsi="Times New Roman" w:cs="Times New Roman"/>
          <w:iCs/>
          <w:sz w:val="24"/>
          <w:szCs w:val="24"/>
        </w:rPr>
        <w:t>te</w:t>
      </w:r>
      <w:r w:rsidR="001630E1" w:rsidRPr="00F766CB">
        <w:rPr>
          <w:rFonts w:ascii="Times New Roman" w:hAnsi="Times New Roman" w:cs="Times New Roman"/>
          <w:iCs/>
          <w:sz w:val="24"/>
          <w:szCs w:val="24"/>
        </w:rPr>
        <w:t xml:space="preserve"> aruandluse kehtestamisega.</w:t>
      </w:r>
      <w:r w:rsidR="00E34EFE" w:rsidRPr="00F766CB">
        <w:rPr>
          <w:rFonts w:ascii="Times New Roman" w:hAnsi="Times New Roman" w:cs="Times New Roman"/>
          <w:iCs/>
          <w:sz w:val="24"/>
          <w:szCs w:val="24"/>
        </w:rPr>
        <w:t xml:space="preserve"> </w:t>
      </w:r>
    </w:p>
    <w:p w14:paraId="7980DAAF" w14:textId="77777777" w:rsidR="00401164" w:rsidRPr="000D2B41" w:rsidRDefault="00401164" w:rsidP="000D2B41">
      <w:pPr>
        <w:jc w:val="both"/>
        <w:rPr>
          <w:iCs/>
          <w:color w:val="202020"/>
          <w:shd w:val="clear" w:color="auto" w:fill="FFFFFF"/>
        </w:rPr>
      </w:pPr>
    </w:p>
    <w:p w14:paraId="0D9006F4" w14:textId="77777777" w:rsidR="00401164" w:rsidRPr="000D2B41" w:rsidRDefault="001630E1" w:rsidP="000D2B41">
      <w:pPr>
        <w:jc w:val="both"/>
        <w:rPr>
          <w:b/>
          <w:bCs/>
          <w:color w:val="202020"/>
          <w:shd w:val="clear" w:color="auto" w:fill="FFFFFF"/>
        </w:rPr>
      </w:pPr>
      <w:r w:rsidRPr="000D2B41">
        <w:rPr>
          <w:bCs/>
          <w:iCs/>
        </w:rPr>
        <w:t>Võimalikke kulusid hinnati platvormihaldurite aruandluskohustuse (nn DAC7) kehtestamise maksumusele tuginedes. Tegelik kulu sõltub sellest, millisena ehitatakse üles teabevahetuse üksikasjad. Arenduse maksumust ei mõjuta tuntavalt see, kas aruandlus saab olema riikide vahel kahepoolne või toimub keskse andmebaasi kaudu.</w:t>
      </w:r>
      <w:r w:rsidR="0051388F" w:rsidRPr="000D2B41">
        <w:rPr>
          <w:bCs/>
          <w:iCs/>
        </w:rPr>
        <w:t xml:space="preserve"> Arenduse maksumust mõjutab mh ka asjaolu, et Eesti on allkirjastanud </w:t>
      </w:r>
      <w:proofErr w:type="spellStart"/>
      <w:r w:rsidR="0051388F" w:rsidRPr="000D2B41">
        <w:rPr>
          <w:bCs/>
          <w:iCs/>
        </w:rPr>
        <w:t>mitmepoolse</w:t>
      </w:r>
      <w:proofErr w:type="spellEnd"/>
      <w:r w:rsidR="0051388F" w:rsidRPr="000D2B41">
        <w:rPr>
          <w:bCs/>
          <w:iCs/>
        </w:rPr>
        <w:t xml:space="preserve"> lepingu seoses </w:t>
      </w:r>
      <w:proofErr w:type="spellStart"/>
      <w:r w:rsidR="0051388F" w:rsidRPr="000D2B41">
        <w:rPr>
          <w:bCs/>
          <w:iCs/>
        </w:rPr>
        <w:t>krüptovara</w:t>
      </w:r>
      <w:proofErr w:type="spellEnd"/>
      <w:r w:rsidR="0051388F" w:rsidRPr="000D2B41">
        <w:rPr>
          <w:bCs/>
          <w:iCs/>
        </w:rPr>
        <w:t xml:space="preserve"> rahvusvahelise infovahetusega, </w:t>
      </w:r>
      <w:proofErr w:type="spellStart"/>
      <w:r w:rsidR="0051388F" w:rsidRPr="000D2B41">
        <w:rPr>
          <w:bCs/>
          <w:iCs/>
        </w:rPr>
        <w:t>Crypto</w:t>
      </w:r>
      <w:proofErr w:type="spellEnd"/>
      <w:r w:rsidR="0051388F" w:rsidRPr="000D2B41">
        <w:rPr>
          <w:bCs/>
          <w:iCs/>
        </w:rPr>
        <w:t xml:space="preserve">-Asset </w:t>
      </w:r>
      <w:proofErr w:type="spellStart"/>
      <w:r w:rsidR="0051388F" w:rsidRPr="000D2B41">
        <w:rPr>
          <w:bCs/>
          <w:iCs/>
        </w:rPr>
        <w:t>Reporting</w:t>
      </w:r>
      <w:proofErr w:type="spellEnd"/>
      <w:r w:rsidR="0051388F" w:rsidRPr="000D2B41">
        <w:rPr>
          <w:bCs/>
          <w:iCs/>
        </w:rPr>
        <w:t xml:space="preserve"> </w:t>
      </w:r>
      <w:proofErr w:type="spellStart"/>
      <w:r w:rsidR="0051388F" w:rsidRPr="000D2B41">
        <w:rPr>
          <w:bCs/>
          <w:iCs/>
        </w:rPr>
        <w:t>Framework</w:t>
      </w:r>
      <w:proofErr w:type="spellEnd"/>
      <w:r w:rsidR="0051388F" w:rsidRPr="000D2B41">
        <w:rPr>
          <w:bCs/>
          <w:iCs/>
        </w:rPr>
        <w:t xml:space="preserve"> (CARF). Lepingu alusel hakkab MTA </w:t>
      </w:r>
      <w:proofErr w:type="spellStart"/>
      <w:r w:rsidR="0051388F" w:rsidRPr="000D2B41">
        <w:rPr>
          <w:bCs/>
          <w:iCs/>
        </w:rPr>
        <w:t>krüptovara</w:t>
      </w:r>
      <w:proofErr w:type="spellEnd"/>
      <w:r w:rsidR="0051388F" w:rsidRPr="000D2B41">
        <w:rPr>
          <w:bCs/>
          <w:iCs/>
        </w:rPr>
        <w:t xml:space="preserve"> infot vahetama jurisdikts</w:t>
      </w:r>
      <w:r w:rsidR="008B7044" w:rsidRPr="000D2B41">
        <w:rPr>
          <w:bCs/>
          <w:iCs/>
        </w:rPr>
        <w:t>i</w:t>
      </w:r>
      <w:r w:rsidR="0051388F" w:rsidRPr="000D2B41">
        <w:rPr>
          <w:bCs/>
          <w:iCs/>
        </w:rPr>
        <w:t xml:space="preserve">oonidega, kes on lepingu allkirjastanud ja kellega on vahetatud teavitused infovahetuse suhte aktiveerimiseks. </w:t>
      </w:r>
      <w:r w:rsidR="00C562BE" w:rsidRPr="000D2B41">
        <w:rPr>
          <w:bCs/>
          <w:iCs/>
        </w:rPr>
        <w:t>Seetõttu on IT arenduse skoobis ka 3ndate riikidega teabevahetuseks vajalike süsteemide välja arendamine.</w:t>
      </w:r>
    </w:p>
    <w:p w14:paraId="41B9CD40" w14:textId="77777777" w:rsidR="00401164" w:rsidRPr="000D2B41" w:rsidRDefault="00401164" w:rsidP="000D2B41">
      <w:pPr>
        <w:jc w:val="both"/>
        <w:rPr>
          <w:b/>
          <w:bCs/>
          <w:color w:val="202020"/>
          <w:shd w:val="clear" w:color="auto" w:fill="FFFFFF"/>
        </w:rPr>
      </w:pPr>
    </w:p>
    <w:p w14:paraId="3B685CC0" w14:textId="522D97FF" w:rsidR="00401164" w:rsidRPr="000D2B41" w:rsidRDefault="001630E1" w:rsidP="000D2B41">
      <w:pPr>
        <w:jc w:val="both"/>
        <w:rPr>
          <w:b/>
          <w:bCs/>
          <w:color w:val="202020"/>
          <w:shd w:val="clear" w:color="auto" w:fill="FFFFFF"/>
        </w:rPr>
      </w:pPr>
      <w:r w:rsidRPr="000D2B41">
        <w:rPr>
          <w:bCs/>
          <w:iCs/>
        </w:rPr>
        <w:t xml:space="preserve">Arvestades </w:t>
      </w:r>
      <w:proofErr w:type="spellStart"/>
      <w:r w:rsidR="002E5500" w:rsidRPr="000D2B41">
        <w:rPr>
          <w:bCs/>
          <w:iCs/>
        </w:rPr>
        <w:t>krüptovara</w:t>
      </w:r>
      <w:proofErr w:type="spellEnd"/>
      <w:r w:rsidRPr="000D2B41">
        <w:rPr>
          <w:bCs/>
          <w:iCs/>
        </w:rPr>
        <w:t xml:space="preserve"> tehingute andmete töötlemise keerukuse </w:t>
      </w:r>
      <w:r w:rsidRPr="000D2B41">
        <w:t>taseme</w:t>
      </w:r>
      <w:r w:rsidR="22502095" w:rsidRPr="000D2B41">
        <w:t>ga</w:t>
      </w:r>
      <w:r w:rsidRPr="000D2B41">
        <w:rPr>
          <w:bCs/>
          <w:iCs/>
        </w:rPr>
        <w:t xml:space="preserve">, elukalliduse </w:t>
      </w:r>
      <w:r w:rsidRPr="000D2B41">
        <w:t>tõusu</w:t>
      </w:r>
      <w:r w:rsidR="60A46D9B" w:rsidRPr="000D2B41">
        <w:t>ga</w:t>
      </w:r>
      <w:r w:rsidR="00C562BE" w:rsidRPr="000D2B41">
        <w:rPr>
          <w:bCs/>
          <w:iCs/>
        </w:rPr>
        <w:t xml:space="preserve">, </w:t>
      </w:r>
      <w:r w:rsidR="00C562BE" w:rsidRPr="000D2B41">
        <w:t>teabevahetus</w:t>
      </w:r>
      <w:r w:rsidR="3A5F64D8" w:rsidRPr="000D2B41">
        <w:t>e ulatuse</w:t>
      </w:r>
      <w:r w:rsidR="712AEF4D" w:rsidRPr="000D2B41">
        <w:t>ga</w:t>
      </w:r>
      <w:r w:rsidRPr="000D2B41">
        <w:rPr>
          <w:bCs/>
          <w:iCs/>
        </w:rPr>
        <w:t xml:space="preserve"> ning </w:t>
      </w:r>
      <w:r w:rsidR="263A9BC8" w:rsidRPr="000D2B41">
        <w:t xml:space="preserve">vajadusega alustada arendustöid </w:t>
      </w:r>
      <w:r w:rsidRPr="000D2B41">
        <w:rPr>
          <w:bCs/>
          <w:iCs/>
        </w:rPr>
        <w:t xml:space="preserve">2026. aastal, tuleb </w:t>
      </w:r>
      <w:proofErr w:type="spellStart"/>
      <w:r w:rsidR="00B70D5C" w:rsidRPr="000D2B41">
        <w:rPr>
          <w:bCs/>
          <w:iCs/>
        </w:rPr>
        <w:t>krüptovara</w:t>
      </w:r>
      <w:r w:rsidRPr="000D2B41">
        <w:rPr>
          <w:bCs/>
          <w:iCs/>
        </w:rPr>
        <w:t>teenuse</w:t>
      </w:r>
      <w:proofErr w:type="spellEnd"/>
      <w:r w:rsidRPr="000D2B41">
        <w:rPr>
          <w:bCs/>
          <w:iCs/>
        </w:rPr>
        <w:t xml:space="preserve"> </w:t>
      </w:r>
      <w:r w:rsidR="00CF2B3E" w:rsidRPr="000D2B41">
        <w:rPr>
          <w:bCs/>
          <w:iCs/>
        </w:rPr>
        <w:t>osutajate</w:t>
      </w:r>
      <w:r w:rsidRPr="000D2B41">
        <w:rPr>
          <w:bCs/>
          <w:iCs/>
        </w:rPr>
        <w:t xml:space="preserve"> aruandluskohustuse rakendamiseks vajaliku RMIT kuluna arvestada </w:t>
      </w:r>
      <w:r w:rsidRPr="000D2B41">
        <w:rPr>
          <w:b/>
          <w:iCs/>
        </w:rPr>
        <w:t>2,8</w:t>
      </w:r>
      <w:r w:rsidRPr="000D2B41">
        <w:rPr>
          <w:bCs/>
          <w:iCs/>
        </w:rPr>
        <w:t xml:space="preserve"> </w:t>
      </w:r>
      <w:r w:rsidRPr="000D2B41">
        <w:rPr>
          <w:b/>
          <w:iCs/>
        </w:rPr>
        <w:t>miljoni euro</w:t>
      </w:r>
      <w:r w:rsidRPr="000D2B41">
        <w:rPr>
          <w:bCs/>
          <w:iCs/>
        </w:rPr>
        <w:t xml:space="preserve"> suuruse investeeringuga. Kõige odavam on rakendus, mis võimaldab ainult andmeid koguda ja edasi jagada, kuid maksustamiseks vajalik andmetöötlus eeldab mahukamaid arendusi.</w:t>
      </w:r>
      <w:r w:rsidR="00E34EFE" w:rsidRPr="000D2B41">
        <w:rPr>
          <w:bCs/>
          <w:iCs/>
        </w:rPr>
        <w:t xml:space="preserve"> Seejuures suurendab arenduse kulude mahtu ka lisakeerukus CARF ehk OECD </w:t>
      </w:r>
      <w:proofErr w:type="spellStart"/>
      <w:r w:rsidR="00E34EFE" w:rsidRPr="000D2B41">
        <w:rPr>
          <w:bCs/>
          <w:iCs/>
        </w:rPr>
        <w:t>Crypto</w:t>
      </w:r>
      <w:proofErr w:type="spellEnd"/>
      <w:r w:rsidR="00E34EFE" w:rsidRPr="000D2B41">
        <w:rPr>
          <w:bCs/>
          <w:iCs/>
        </w:rPr>
        <w:t xml:space="preserve">-Asset </w:t>
      </w:r>
      <w:proofErr w:type="spellStart"/>
      <w:r w:rsidR="00E34EFE" w:rsidRPr="000D2B41">
        <w:rPr>
          <w:bCs/>
          <w:iCs/>
        </w:rPr>
        <w:t>Reporting</w:t>
      </w:r>
      <w:proofErr w:type="spellEnd"/>
      <w:r w:rsidR="00E34EFE" w:rsidRPr="000D2B41">
        <w:rPr>
          <w:bCs/>
          <w:iCs/>
        </w:rPr>
        <w:t xml:space="preserve"> </w:t>
      </w:r>
      <w:proofErr w:type="spellStart"/>
      <w:r w:rsidR="00E34EFE" w:rsidRPr="000D2B41">
        <w:rPr>
          <w:bCs/>
          <w:iCs/>
        </w:rPr>
        <w:t>Framework</w:t>
      </w:r>
      <w:proofErr w:type="spellEnd"/>
      <w:r w:rsidR="00E34EFE" w:rsidRPr="000D2B41">
        <w:rPr>
          <w:bCs/>
          <w:iCs/>
        </w:rPr>
        <w:t xml:space="preserve"> ehk kolmandate riikidega andmevahetusega, mis võrreldes</w:t>
      </w:r>
      <w:r w:rsidR="006D4ACF" w:rsidRPr="000D2B41">
        <w:rPr>
          <w:bCs/>
          <w:iCs/>
        </w:rPr>
        <w:t xml:space="preserve"> plat</w:t>
      </w:r>
      <w:r w:rsidR="00321CCF" w:rsidRPr="000D2B41">
        <w:rPr>
          <w:bCs/>
          <w:iCs/>
        </w:rPr>
        <w:t>vormihaldurite aruandlusega</w:t>
      </w:r>
      <w:r w:rsidR="00E34EFE" w:rsidRPr="000D2B41">
        <w:rPr>
          <w:bCs/>
          <w:iCs/>
        </w:rPr>
        <w:t xml:space="preserve"> ei olnud IT arenduse skoobis.</w:t>
      </w:r>
    </w:p>
    <w:p w14:paraId="7AAA3DAE" w14:textId="77777777" w:rsidR="00401164" w:rsidRPr="000D2B41" w:rsidRDefault="00401164" w:rsidP="000D2B41">
      <w:pPr>
        <w:jc w:val="both"/>
        <w:rPr>
          <w:b/>
          <w:bCs/>
          <w:color w:val="202020"/>
          <w:shd w:val="clear" w:color="auto" w:fill="FFFFFF"/>
        </w:rPr>
      </w:pPr>
    </w:p>
    <w:p w14:paraId="5A6470B8" w14:textId="2ECFA9E6" w:rsidR="006D3954" w:rsidRPr="000D2B41" w:rsidRDefault="001630E1" w:rsidP="000D2B41">
      <w:pPr>
        <w:jc w:val="both"/>
        <w:rPr>
          <w:bCs/>
          <w:iCs/>
        </w:rPr>
      </w:pPr>
      <w:r w:rsidRPr="000D2B41">
        <w:rPr>
          <w:bCs/>
          <w:iCs/>
        </w:rPr>
        <w:t>Hoolduskulude määraks on võetud 20% investeeringust, mis on välja toodud riigikontrolli 2019. aasta auditis „Ülevaade infotehnoloogia kuludest ja investeeringutest ministeeriumites ja nende asutustes.“ Halduskulud tulenevad rakenduse funktsionaalsuse järjepidevast täiendusvajadusest, mis omakorda tulenevad spetsifikatsioonide muudatustest</w:t>
      </w:r>
      <w:r w:rsidR="229F3086" w:rsidRPr="000D2B41">
        <w:t xml:space="preserve"> ja</w:t>
      </w:r>
      <w:r w:rsidRPr="000D2B41">
        <w:rPr>
          <w:bCs/>
          <w:iCs/>
        </w:rPr>
        <w:t xml:space="preserve"> tarkvara teekide </w:t>
      </w:r>
      <w:r w:rsidR="00360628" w:rsidRPr="000D2B41">
        <w:rPr>
          <w:bCs/>
          <w:iCs/>
        </w:rPr>
        <w:t>j</w:t>
      </w:r>
      <w:r w:rsidRPr="000D2B41">
        <w:rPr>
          <w:bCs/>
          <w:iCs/>
        </w:rPr>
        <w:t>ärjepidevast uuendamise vajadusest, et ära hoida teekidest tulenevaid haavatavusi. 2027. aastal on ka vahetumas  infrastruktuuri teenuse pakkuja, kelle hinnakiri ei ole teada</w:t>
      </w:r>
      <w:r w:rsidR="006D3954" w:rsidRPr="000D2B41">
        <w:rPr>
          <w:bCs/>
          <w:iCs/>
        </w:rPr>
        <w:t>.</w:t>
      </w:r>
    </w:p>
    <w:p w14:paraId="308BE5EF" w14:textId="77777777" w:rsidR="006D3954" w:rsidRPr="000D2B41" w:rsidRDefault="006D3954" w:rsidP="000D2B41">
      <w:pPr>
        <w:jc w:val="both"/>
        <w:rPr>
          <w:bCs/>
          <w:iCs/>
        </w:rPr>
      </w:pPr>
    </w:p>
    <w:p w14:paraId="04FE5515" w14:textId="47429097" w:rsidR="00E93ED5" w:rsidRDefault="001630E1" w:rsidP="000D2B41">
      <w:pPr>
        <w:jc w:val="both"/>
        <w:rPr>
          <w:bCs/>
          <w:iCs/>
        </w:rPr>
      </w:pPr>
      <w:r w:rsidRPr="000D2B41">
        <w:rPr>
          <w:bCs/>
          <w:iCs/>
        </w:rPr>
        <w:t xml:space="preserve">Sõltuvalt süsteemi kogumaksumusest hindame, et iga-aastased hoolduskulud jäävad vahemikku 300 000 – </w:t>
      </w:r>
      <w:r w:rsidR="00DC76C8" w:rsidRPr="000D2B41">
        <w:rPr>
          <w:bCs/>
          <w:iCs/>
        </w:rPr>
        <w:t>6</w:t>
      </w:r>
      <w:r w:rsidRPr="000D2B41">
        <w:rPr>
          <w:bCs/>
          <w:iCs/>
        </w:rPr>
        <w:t>00 000 eurot aastas</w:t>
      </w:r>
      <w:r w:rsidR="006D3954" w:rsidRPr="000D2B41">
        <w:rPr>
          <w:bCs/>
          <w:iCs/>
        </w:rPr>
        <w:t>.</w:t>
      </w:r>
    </w:p>
    <w:p w14:paraId="62D9CDBE" w14:textId="77777777" w:rsidR="00E93ED5" w:rsidRPr="000D2B41" w:rsidRDefault="00E93ED5" w:rsidP="000D2B41">
      <w:pPr>
        <w:jc w:val="both"/>
      </w:pPr>
    </w:p>
    <w:p w14:paraId="0325C3D4" w14:textId="77777777" w:rsidR="00853A9E" w:rsidRPr="000D2B41" w:rsidRDefault="00853A9E" w:rsidP="000D2B41">
      <w:pPr>
        <w:jc w:val="both"/>
        <w:rPr>
          <w:b/>
        </w:rPr>
      </w:pPr>
      <w:r w:rsidRPr="000D2B41">
        <w:rPr>
          <w:b/>
        </w:rPr>
        <w:t>8. RAKENDUSAKTID</w:t>
      </w:r>
    </w:p>
    <w:p w14:paraId="4F1F69AC" w14:textId="77777777" w:rsidR="00853A9E" w:rsidRPr="000D2B41" w:rsidRDefault="00853A9E" w:rsidP="000D2B41">
      <w:pPr>
        <w:jc w:val="both"/>
      </w:pPr>
    </w:p>
    <w:p w14:paraId="4A0970AB" w14:textId="3EBEDF93" w:rsidR="00407D38" w:rsidRPr="000D2B41" w:rsidRDefault="00407D38" w:rsidP="000D2B41">
      <w:pPr>
        <w:jc w:val="both"/>
      </w:pPr>
      <w:r w:rsidRPr="000D2B41">
        <w:t xml:space="preserve">MTVS § </w:t>
      </w:r>
      <w:r w:rsidR="00584C27" w:rsidRPr="000D2B41">
        <w:t>8</w:t>
      </w:r>
      <w:r w:rsidR="00584C27" w:rsidRPr="000D2B41">
        <w:rPr>
          <w:vertAlign w:val="superscript"/>
        </w:rPr>
        <w:t>10</w:t>
      </w:r>
      <w:r w:rsidR="00584C27" w:rsidRPr="000D2B41">
        <w:t xml:space="preserve"> </w:t>
      </w:r>
      <w:r w:rsidR="0088475F" w:rsidRPr="000D2B41">
        <w:t xml:space="preserve">lõikes </w:t>
      </w:r>
      <w:r w:rsidR="008C712B" w:rsidRPr="000D2B41">
        <w:t>3</w:t>
      </w:r>
      <w:r w:rsidR="0088475F" w:rsidRPr="000D2B41">
        <w:t xml:space="preserve"> sätestatakse rahandusministrile</w:t>
      </w:r>
      <w:r w:rsidR="000871FF" w:rsidRPr="000D2B41">
        <w:t xml:space="preserve"> volitusnorm</w:t>
      </w:r>
      <w:r w:rsidR="008C712B" w:rsidRPr="000D2B41">
        <w:t xml:space="preserve"> </w:t>
      </w:r>
      <w:proofErr w:type="spellStart"/>
      <w:r w:rsidR="000871FF" w:rsidRPr="000D2B41">
        <w:t>k</w:t>
      </w:r>
      <w:r w:rsidR="008C712B" w:rsidRPr="000D2B41">
        <w:t>rüptovara</w:t>
      </w:r>
      <w:proofErr w:type="spellEnd"/>
      <w:r w:rsidR="008C712B" w:rsidRPr="000D2B41">
        <w:t xml:space="preserve"> teabe deklaratsioonide vormid</w:t>
      </w:r>
      <w:r w:rsidR="009D7B43" w:rsidRPr="000D2B41">
        <w:t>e</w:t>
      </w:r>
      <w:r w:rsidR="008C712B" w:rsidRPr="000D2B41">
        <w:t xml:space="preserve"> ning </w:t>
      </w:r>
      <w:r w:rsidR="009D7B43" w:rsidRPr="000D2B41">
        <w:t>nende</w:t>
      </w:r>
      <w:r w:rsidR="008C712B" w:rsidRPr="000D2B41">
        <w:t xml:space="preserve"> esitamise ja täitmise korra kehtesta</w:t>
      </w:r>
      <w:r w:rsidR="000871FF" w:rsidRPr="000D2B41">
        <w:t xml:space="preserve">miseks. Aruandlus on </w:t>
      </w:r>
      <w:r w:rsidR="00AD465B" w:rsidRPr="000D2B41">
        <w:t xml:space="preserve">üles ehitatud XML formaadile, milles on praegu esitatud ka finantskontode alase teabevahetuse </w:t>
      </w:r>
      <w:r w:rsidR="00B255D7" w:rsidRPr="000D2B41">
        <w:t>deklaratsiooni vormid.</w:t>
      </w:r>
      <w:r w:rsidR="009D7B43" w:rsidRPr="000D2B41">
        <w:t xml:space="preserve"> </w:t>
      </w:r>
      <w:r w:rsidR="007F0553" w:rsidRPr="000D2B41">
        <w:t xml:space="preserve">Deklaratsioonide kehtestamiseks tuleb täiendada rahandusministri </w:t>
      </w:r>
      <w:r w:rsidR="00DF204A" w:rsidRPr="000D2B41">
        <w:t>19.05.2015 määrust nr 16 „</w:t>
      </w:r>
      <w:r w:rsidR="007F0553" w:rsidRPr="000D2B41">
        <w:t>Maksualase teabevahetuse seadusest tulenevate deklaratsiooni vormide ja andmekoosseisude ning nende esitamise ja täitmise korra kehtestamine</w:t>
      </w:r>
      <w:r w:rsidR="00DF204A" w:rsidRPr="000D2B41">
        <w:t>.“</w:t>
      </w:r>
      <w:r w:rsidR="00CE07A0" w:rsidRPr="000D2B41">
        <w:t xml:space="preserve"> uu</w:t>
      </w:r>
      <w:r w:rsidR="006B6A05" w:rsidRPr="000D2B41">
        <w:t>t</w:t>
      </w:r>
      <w:r w:rsidR="00CE07A0" w:rsidRPr="000D2B41">
        <w:t>e lisa</w:t>
      </w:r>
      <w:r w:rsidR="006B6A05" w:rsidRPr="000D2B41">
        <w:t xml:space="preserve">dega, mis kajastavad Euroopa Liidus ja </w:t>
      </w:r>
      <w:proofErr w:type="spellStart"/>
      <w:r w:rsidR="006B6A05" w:rsidRPr="000D2B41">
        <w:t>OECDs</w:t>
      </w:r>
      <w:proofErr w:type="spellEnd"/>
      <w:r w:rsidR="006B6A05" w:rsidRPr="000D2B41">
        <w:t xml:space="preserve"> kokku lepitud </w:t>
      </w:r>
      <w:r w:rsidR="0041760E" w:rsidRPr="000D2B41">
        <w:t>aruandluse vorme XML formaadis.</w:t>
      </w:r>
      <w:r w:rsidR="00CE07A0" w:rsidRPr="000D2B41">
        <w:t xml:space="preserve"> </w:t>
      </w:r>
    </w:p>
    <w:p w14:paraId="5AA35E28" w14:textId="77777777" w:rsidR="00000BE1" w:rsidRPr="000D2B41" w:rsidRDefault="00000BE1" w:rsidP="000D2B41">
      <w:pPr>
        <w:jc w:val="both"/>
      </w:pPr>
    </w:p>
    <w:p w14:paraId="08A660DF" w14:textId="7E33E32F" w:rsidR="00000BE1" w:rsidRPr="000D2B41" w:rsidRDefault="00000BE1" w:rsidP="000D2B41">
      <w:pPr>
        <w:jc w:val="both"/>
      </w:pPr>
      <w:r w:rsidRPr="000D2B41">
        <w:t xml:space="preserve">Direktiiv muutis finantskontode alase teabevahetuse mõningaid üksikasju, mis tingib ka </w:t>
      </w:r>
      <w:r w:rsidR="00C507DD" w:rsidRPr="000D2B41">
        <w:t xml:space="preserve">selle teabevahetuse rakendamiseks vajalike XML vormide muutmise viidatud määruse lisades </w:t>
      </w:r>
      <w:r w:rsidR="004D182B" w:rsidRPr="000D2B41">
        <w:t>5– 14.</w:t>
      </w:r>
      <w:r w:rsidR="000C0D3F" w:rsidRPr="000D2B41">
        <w:t xml:space="preserve"> Direktiivis kokku lepitud muudatused kajastuvadki eelkõige ministri määruses, kuna direktiivi ülevõtmiseks on viidatud asjakohastele direktiivi sätetele.</w:t>
      </w:r>
    </w:p>
    <w:p w14:paraId="52CAA7EA" w14:textId="77777777" w:rsidR="00DF204A" w:rsidRPr="000D2B41" w:rsidRDefault="00DF204A" w:rsidP="000D2B41">
      <w:pPr>
        <w:jc w:val="both"/>
      </w:pPr>
    </w:p>
    <w:p w14:paraId="08D0A566" w14:textId="6104FB13" w:rsidR="00BD70B2" w:rsidRPr="000D2B41" w:rsidRDefault="00BD70B2" w:rsidP="000D2B41">
      <w:pPr>
        <w:jc w:val="both"/>
      </w:pPr>
      <w:r w:rsidRPr="000D2B41">
        <w:t>Rahandusministri 22.12.2022 määrus</w:t>
      </w:r>
      <w:r w:rsidR="00BC3AE2" w:rsidRPr="000D2B41">
        <w:t>t</w:t>
      </w:r>
      <w:r w:rsidRPr="000D2B41">
        <w:t xml:space="preserve"> nr 67 „Hoolsusmeetmed, esitatav teave ja liiduvälise platvormihalduri registreerimise kord“ </w:t>
      </w:r>
      <w:r w:rsidR="00BC3AE2" w:rsidRPr="000D2B41">
        <w:t xml:space="preserve">on vaja </w:t>
      </w:r>
      <w:r w:rsidR="00A80574" w:rsidRPr="000D2B41">
        <w:t>muut</w:t>
      </w:r>
      <w:r w:rsidR="00BC3AE2" w:rsidRPr="000D2B41">
        <w:t>a, kuna</w:t>
      </w:r>
      <w:r w:rsidR="00A80574" w:rsidRPr="000D2B41">
        <w:t xml:space="preserve"> </w:t>
      </w:r>
      <w:r w:rsidRPr="000D2B41">
        <w:t>seoses tuvastusteenuse</w:t>
      </w:r>
      <w:r w:rsidR="002D4358" w:rsidRPr="000D2B41">
        <w:t xml:space="preserve"> abil hoolsusmeetmete kohaldamise võimalusega muutub teave, mida platvormihalduritelt nõutakse.</w:t>
      </w:r>
      <w:r w:rsidR="00BC3AE2" w:rsidRPr="000D2B41">
        <w:t xml:space="preserve"> </w:t>
      </w:r>
    </w:p>
    <w:p w14:paraId="4AD3C32C" w14:textId="77777777" w:rsidR="00BD70B2" w:rsidRPr="000D2B41" w:rsidRDefault="00BD70B2" w:rsidP="000D2B41">
      <w:pPr>
        <w:jc w:val="both"/>
      </w:pPr>
    </w:p>
    <w:p w14:paraId="02DF751D" w14:textId="77777777" w:rsidR="00A71356" w:rsidRPr="000D2B41" w:rsidRDefault="00A71356" w:rsidP="000D2B41">
      <w:pPr>
        <w:jc w:val="both"/>
        <w:rPr>
          <w:b/>
        </w:rPr>
      </w:pPr>
      <w:r w:rsidRPr="000D2B41">
        <w:rPr>
          <w:b/>
        </w:rPr>
        <w:t>9. SEADUSE JÕUSTUMINE</w:t>
      </w:r>
    </w:p>
    <w:p w14:paraId="78F59696" w14:textId="77777777" w:rsidR="001630E1" w:rsidRPr="000D2B41" w:rsidRDefault="001630E1" w:rsidP="000D2B41">
      <w:pPr>
        <w:jc w:val="both"/>
        <w:rPr>
          <w:b/>
        </w:rPr>
      </w:pPr>
    </w:p>
    <w:p w14:paraId="1C6371F8" w14:textId="00363EC6" w:rsidR="00A80574" w:rsidRPr="000D2B41" w:rsidRDefault="00A80574" w:rsidP="000D2B41">
      <w:pPr>
        <w:jc w:val="both"/>
        <w:rPr>
          <w:bCs/>
        </w:rPr>
      </w:pPr>
      <w:r w:rsidRPr="000D2B41">
        <w:rPr>
          <w:bCs/>
        </w:rPr>
        <w:t xml:space="preserve">Direktiivi muudatused tuleb valdavas osas üle võtta </w:t>
      </w:r>
      <w:r w:rsidR="007E2B43" w:rsidRPr="000D2B41">
        <w:rPr>
          <w:bCs/>
        </w:rPr>
        <w:t xml:space="preserve">2025. aasta 31. detsembriks ja rakendada 2026. aasta 1. jaanuarist. </w:t>
      </w:r>
    </w:p>
    <w:p w14:paraId="3FE1C19B" w14:textId="77777777" w:rsidR="007137F3" w:rsidRPr="000D2B41" w:rsidRDefault="007137F3" w:rsidP="000D2B41">
      <w:pPr>
        <w:jc w:val="both"/>
        <w:rPr>
          <w:bCs/>
        </w:rPr>
      </w:pPr>
    </w:p>
    <w:p w14:paraId="3B98BCB9" w14:textId="021AE956" w:rsidR="007E2B43" w:rsidRPr="000D2B41" w:rsidRDefault="007E2B43" w:rsidP="000D2B41">
      <w:pPr>
        <w:jc w:val="both"/>
        <w:rPr>
          <w:bCs/>
        </w:rPr>
      </w:pPr>
      <w:r w:rsidRPr="000D2B41">
        <w:rPr>
          <w:bCs/>
        </w:rPr>
        <w:t>Maksukohustuslaste registreerimise numbri</w:t>
      </w:r>
      <w:r w:rsidR="008F2967" w:rsidRPr="000D2B41">
        <w:rPr>
          <w:bCs/>
        </w:rPr>
        <w:t xml:space="preserve">ga seotud muudatused tuleb </w:t>
      </w:r>
      <w:r w:rsidR="00397137" w:rsidRPr="000D2B41">
        <w:rPr>
          <w:bCs/>
        </w:rPr>
        <w:t>rakendada 2028. aasta 1. jaanuarist.</w:t>
      </w:r>
    </w:p>
    <w:p w14:paraId="10438B2B" w14:textId="77777777" w:rsidR="0079546A" w:rsidRPr="000D2B41" w:rsidRDefault="0079546A" w:rsidP="000D2B41">
      <w:pPr>
        <w:jc w:val="both"/>
        <w:rPr>
          <w:b/>
          <w:highlight w:val="yellow"/>
          <w:u w:val="single"/>
        </w:rPr>
      </w:pPr>
    </w:p>
    <w:p w14:paraId="448C508E" w14:textId="1BAC3118" w:rsidR="0079546A" w:rsidRPr="000D2B41" w:rsidRDefault="0079546A" w:rsidP="000D2B41">
      <w:pPr>
        <w:jc w:val="both"/>
      </w:pPr>
      <w:r w:rsidRPr="000D2B41">
        <w:rPr>
          <w:b/>
        </w:rPr>
        <w:t xml:space="preserve">10. EELNÕU KOOSKÕLASTAMINE JA HUVIRÜHMADE KAASAMINE </w:t>
      </w:r>
    </w:p>
    <w:p w14:paraId="3CB754F6" w14:textId="77777777" w:rsidR="0096158F" w:rsidRPr="000D2B41" w:rsidRDefault="0096158F" w:rsidP="000D2B41">
      <w:pPr>
        <w:rPr>
          <w:lang w:eastAsia="en-US"/>
        </w:rPr>
      </w:pPr>
    </w:p>
    <w:p w14:paraId="0F6E4A90" w14:textId="1BF706B7" w:rsidR="001630E1" w:rsidRPr="000D2B41" w:rsidRDefault="0096158F" w:rsidP="000D2B41">
      <w:pPr>
        <w:jc w:val="both"/>
        <w:rPr>
          <w:i/>
          <w:iCs/>
          <w:lang w:eastAsia="en-US"/>
        </w:rPr>
      </w:pPr>
      <w:r w:rsidRPr="000D2B41">
        <w:rPr>
          <w:lang w:eastAsia="en-US"/>
        </w:rPr>
        <w:t xml:space="preserve">Eelnõu ja käesolev seletuskiri edastatakse kooskõlastamiseks ministeeriumitele ning arvamuse avaldamiseks </w:t>
      </w:r>
      <w:r w:rsidR="00A51EE3" w:rsidRPr="000D2B41">
        <w:rPr>
          <w:lang w:eastAsia="en-US"/>
        </w:rPr>
        <w:t xml:space="preserve">Andmekaitse Inspektsioonile, </w:t>
      </w:r>
      <w:r w:rsidR="00A51EE3" w:rsidRPr="000D2B41">
        <w:t xml:space="preserve">Rahapesu Andmebüroole, Finantsinspektsioonile, </w:t>
      </w:r>
      <w:r w:rsidRPr="000D2B41">
        <w:rPr>
          <w:lang w:eastAsia="en-US"/>
        </w:rPr>
        <w:t>Eesti Kaubandus-Tööstuskojale, Eesti Maksumaksjate Liidule, Eesti Pangaliidule,</w:t>
      </w:r>
      <w:r w:rsidR="00723924" w:rsidRPr="000D2B41">
        <w:rPr>
          <w:lang w:eastAsia="en-US"/>
        </w:rPr>
        <w:t xml:space="preserve"> </w:t>
      </w:r>
      <w:r w:rsidR="00723924" w:rsidRPr="000D2B41">
        <w:t>Eesti Advokatuurile,</w:t>
      </w:r>
      <w:r w:rsidR="00935EA9" w:rsidRPr="000D2B41">
        <w:rPr>
          <w:lang w:eastAsia="en-US"/>
        </w:rPr>
        <w:t xml:space="preserve"> </w:t>
      </w:r>
      <w:r w:rsidR="00723924" w:rsidRPr="000D2B41">
        <w:t xml:space="preserve">Audiitorkogule, </w:t>
      </w:r>
      <w:r w:rsidR="008422FF" w:rsidRPr="000D2B41">
        <w:t xml:space="preserve">Eesti Kindlustusseltside Liidule, </w:t>
      </w:r>
      <w:r w:rsidR="00CB0E6C" w:rsidRPr="000D2B41">
        <w:rPr>
          <w:bCs/>
        </w:rPr>
        <w:t>Eesti Infotehnoloogia ja Telekommunikatsiooni Lii</w:t>
      </w:r>
      <w:r w:rsidR="00360370" w:rsidRPr="000D2B41">
        <w:rPr>
          <w:bCs/>
        </w:rPr>
        <w:t>dule</w:t>
      </w:r>
      <w:r w:rsidR="00CD37EB" w:rsidRPr="000D2B41">
        <w:rPr>
          <w:bCs/>
        </w:rPr>
        <w:t>,</w:t>
      </w:r>
      <w:r w:rsidR="00CB0E6C" w:rsidRPr="000D2B41">
        <w:t xml:space="preserve"> </w:t>
      </w:r>
      <w:r w:rsidR="001630E1" w:rsidRPr="000D2B41">
        <w:t>Eesti Web3 Ko</w:t>
      </w:r>
      <w:r w:rsidR="00723924" w:rsidRPr="000D2B41">
        <w:t>jale</w:t>
      </w:r>
      <w:r w:rsidR="001630E1" w:rsidRPr="000D2B41">
        <w:t>, Eesti Digivara Lii</w:t>
      </w:r>
      <w:r w:rsidR="00723924" w:rsidRPr="000D2B41">
        <w:t>dule</w:t>
      </w:r>
      <w:r w:rsidR="001630E1" w:rsidRPr="000D2B41">
        <w:t>, FinanceEstonia MTÜ</w:t>
      </w:r>
      <w:r w:rsidR="00723924" w:rsidRPr="000D2B41">
        <w:t>-le</w:t>
      </w:r>
      <w:r w:rsidR="00E20AC5" w:rsidRPr="000D2B41">
        <w:t>,</w:t>
      </w:r>
      <w:r w:rsidR="002F0D34" w:rsidRPr="000D2B41">
        <w:t xml:space="preserve"> </w:t>
      </w:r>
      <w:r w:rsidR="00E23671" w:rsidRPr="000D2B41">
        <w:t xml:space="preserve">KPMG Baltics OÜ-le, </w:t>
      </w:r>
      <w:r w:rsidR="000C7EEF" w:rsidRPr="000D2B41">
        <w:t xml:space="preserve">Ernst &amp; Young Baltic </w:t>
      </w:r>
      <w:proofErr w:type="spellStart"/>
      <w:r w:rsidR="000C7EEF" w:rsidRPr="000D2B41">
        <w:t>AS-le</w:t>
      </w:r>
      <w:proofErr w:type="spellEnd"/>
      <w:r w:rsidR="009E773D" w:rsidRPr="000D2B41">
        <w:t xml:space="preserve"> ja </w:t>
      </w:r>
      <w:r w:rsidR="00552BAC" w:rsidRPr="000D2B41">
        <w:t>PWC Eestile.</w:t>
      </w:r>
    </w:p>
    <w:bookmarkEnd w:id="0"/>
    <w:p w14:paraId="3573F949" w14:textId="6FAC0E3B" w:rsidR="00BF62C2" w:rsidRPr="000D2B41" w:rsidRDefault="00BF62C2" w:rsidP="000D2B41"/>
    <w:sectPr w:rsidR="00BF62C2" w:rsidRPr="000D2B41" w:rsidSect="005366D6">
      <w:footerReference w:type="default" r:id="rId18"/>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Katariina Kärsten - JUSTDIGI" w:date="2025-09-22T12:34:00Z" w:initials="KK">
    <w:p w14:paraId="2CF57B69" w14:textId="77777777" w:rsidR="00240260" w:rsidRDefault="00240260" w:rsidP="00240260">
      <w:pPr>
        <w:pStyle w:val="Kommentaaritekst"/>
      </w:pPr>
      <w:r>
        <w:rPr>
          <w:rStyle w:val="Kommentaariviide"/>
        </w:rPr>
        <w:annotationRef/>
      </w:r>
      <w:r>
        <w:t>Juhime tähelepanu, et 25.05.2025 jõustus HÕNTE muudatus, millega kehtestati halduskoormuse vähendamise reegel. Reegli kohaselt tuleb iga ettevõtetele ja kodanikele halduskoormust toova uue nõude kehtestamisel tunnistada kehtetuks üks olemasolevatest nõuetest. Info reegli rakendamise kohta tuleb kajastada seletuskirja peatükis ,,Sisukokkuvõte''.</w:t>
      </w:r>
    </w:p>
    <w:p w14:paraId="608C2583" w14:textId="77777777" w:rsidR="00240260" w:rsidRDefault="00240260" w:rsidP="00240260">
      <w:pPr>
        <w:pStyle w:val="Kommentaaritekst"/>
      </w:pPr>
    </w:p>
    <w:p w14:paraId="7B87FF88" w14:textId="77777777" w:rsidR="00240260" w:rsidRDefault="00240260" w:rsidP="00240260">
      <w:pPr>
        <w:pStyle w:val="Kommentaaritekst"/>
      </w:pPr>
      <w:r>
        <w:t xml:space="preserve">Eelnõuga kaasneb ulatuslik info-, ehk aruandluskohustus krüptovarateenuse pakkujatele, halduskoormust vähendavaid muudatusi eelnõuga kavandatud pole. Palume eelnõus näha ette ka halduskoormust tasakaalustav muudatus. Juhis, kuidas halduskoormuse vähendamise reeglit rakendada, on kättesaadav JDM kohulehel: </w:t>
      </w:r>
      <w:hyperlink r:id="rId1" w:history="1">
        <w:r w:rsidRPr="00D02E49">
          <w:rPr>
            <w:rStyle w:val="Hperlink"/>
          </w:rPr>
          <w:t>https://www.justdigi.ee/sites/default/files/documents/2025-06/Halduskoormuse%20tasakaalustamise%20juhis.pdf</w:t>
        </w:r>
      </w:hyperlink>
      <w:r>
        <w:t xml:space="preserve"> </w:t>
      </w:r>
    </w:p>
    <w:p w14:paraId="2B6308A8" w14:textId="77777777" w:rsidR="00240260" w:rsidRDefault="00240260" w:rsidP="00240260">
      <w:pPr>
        <w:pStyle w:val="Kommentaaritekst"/>
      </w:pPr>
    </w:p>
    <w:p w14:paraId="43CE13A3" w14:textId="77777777" w:rsidR="00240260" w:rsidRDefault="00240260" w:rsidP="00240260">
      <w:pPr>
        <w:pStyle w:val="Kommentaaritekst"/>
      </w:pPr>
      <w:r>
        <w:t xml:space="preserve">Juhul kui halduskoormuse tasakaalustamise reeglit ei ole järgitud, jätab Justiits- ja Digiministeerium eelnõu kooskõlastamata. </w:t>
      </w:r>
    </w:p>
  </w:comment>
  <w:comment w:id="7" w:author="Katariina Kärsten - JUSTDIGI" w:date="2025-09-24T17:00:00Z" w:initials="KK">
    <w:p w14:paraId="116C0180" w14:textId="77777777" w:rsidR="00FF7830" w:rsidRDefault="00FF7830" w:rsidP="00FF7830">
      <w:pPr>
        <w:pStyle w:val="Kommentaaritekst"/>
      </w:pPr>
      <w:r>
        <w:rPr>
          <w:rStyle w:val="Kommentaariviide"/>
        </w:rPr>
        <w:annotationRef/>
      </w:r>
      <w:r>
        <w:t xml:space="preserve">Ilmselt näpuviga. </w:t>
      </w:r>
    </w:p>
  </w:comment>
  <w:comment w:id="11" w:author="Birgit Hermann - JUSTDIGI" w:date="2025-09-01T15:25:00Z" w:initials="BJ">
    <w:p w14:paraId="7FFF279D" w14:textId="2AD8FD73" w:rsidR="00B06A67" w:rsidRDefault="00000000">
      <w:r>
        <w:annotationRef/>
      </w:r>
      <w:r w:rsidRPr="44B68A01">
        <w:t xml:space="preserve">Eelmises lõigus on kirjas, et muudatus avaldab mõju üksikutele ametnikele. Siin seisab, et tekib vajadus täiendava tööressursi järele. Palume selgemalt välja tuua, kui palju töötajaid hetkel selle valdkonnaga tegeleb ning kui palju töötajaid võib orienteeruvalt veel vaja minna. Sh kirjeldada, milles MTA töökoormuse kasv täpsemalt seisneb, st millised on lisandunud kohustused.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3CE13A3" w15:done="0"/>
  <w15:commentEx w15:paraId="116C0180" w15:done="0"/>
  <w15:commentEx w15:paraId="7FFF279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F98B7AE" w16cex:dateUtc="2025-09-22T09:34:00Z"/>
  <w16cex:commentExtensible w16cex:durableId="0BC3A1F2" w16cex:dateUtc="2025-09-24T14:00:00Z"/>
  <w16cex:commentExtensible w16cex:durableId="3B633A17" w16cex:dateUtc="2025-09-01T12: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3CE13A3" w16cid:durableId="0F98B7AE"/>
  <w16cid:commentId w16cid:paraId="116C0180" w16cid:durableId="0BC3A1F2"/>
  <w16cid:commentId w16cid:paraId="7FFF279D" w16cid:durableId="3B633A1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9715CC" w14:textId="77777777" w:rsidR="00246482" w:rsidRDefault="00246482" w:rsidP="00CE2D0B">
      <w:r>
        <w:separator/>
      </w:r>
    </w:p>
  </w:endnote>
  <w:endnote w:type="continuationSeparator" w:id="0">
    <w:p w14:paraId="0E9BECCA" w14:textId="77777777" w:rsidR="00246482" w:rsidRDefault="00246482" w:rsidP="00CE2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8054225"/>
      <w:docPartObj>
        <w:docPartGallery w:val="Page Numbers (Bottom of Page)"/>
        <w:docPartUnique/>
      </w:docPartObj>
    </w:sdtPr>
    <w:sdtContent>
      <w:p w14:paraId="148940D1" w14:textId="6469BCA4" w:rsidR="00F9698D" w:rsidRDefault="00F9698D">
        <w:pPr>
          <w:pStyle w:val="Jalus"/>
          <w:jc w:val="center"/>
        </w:pPr>
        <w:r>
          <w:fldChar w:fldCharType="begin"/>
        </w:r>
        <w:r>
          <w:instrText>PAGE   \* MERGEFORMAT</w:instrText>
        </w:r>
        <w:r>
          <w:fldChar w:fldCharType="separate"/>
        </w:r>
        <w:r w:rsidR="00F8477E">
          <w:rPr>
            <w:noProof/>
          </w:rPr>
          <w:t>16</w:t>
        </w:r>
        <w:r>
          <w:fldChar w:fldCharType="end"/>
        </w:r>
      </w:p>
    </w:sdtContent>
  </w:sdt>
  <w:p w14:paraId="70885655" w14:textId="77777777" w:rsidR="00F9698D" w:rsidRDefault="00F9698D">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A37799" w14:textId="77777777" w:rsidR="00246482" w:rsidRDefault="00246482" w:rsidP="00CE2D0B">
      <w:r>
        <w:separator/>
      </w:r>
    </w:p>
  </w:footnote>
  <w:footnote w:type="continuationSeparator" w:id="0">
    <w:p w14:paraId="4B506F27" w14:textId="77777777" w:rsidR="00246482" w:rsidRDefault="00246482" w:rsidP="00CE2D0B">
      <w:r>
        <w:continuationSeparator/>
      </w:r>
    </w:p>
  </w:footnote>
  <w:footnote w:id="1">
    <w:p w14:paraId="45DB24D3" w14:textId="1DD70C03" w:rsidR="007A2C12" w:rsidRPr="00AB6D8B" w:rsidRDefault="007A2C12" w:rsidP="00AB6D8B">
      <w:pPr>
        <w:pStyle w:val="Allmrkusetekst"/>
        <w:jc w:val="both"/>
        <w:rPr>
          <w:rFonts w:ascii="Times New Roman" w:hAnsi="Times New Roman" w:cs="Times New Roman"/>
        </w:rPr>
      </w:pPr>
      <w:r w:rsidRPr="00AB6D8B">
        <w:rPr>
          <w:rStyle w:val="Allmrkuseviide"/>
          <w:rFonts w:ascii="Times New Roman" w:hAnsi="Times New Roman" w:cs="Times New Roman"/>
        </w:rPr>
        <w:footnoteRef/>
      </w:r>
      <w:r w:rsidRPr="00AB6D8B">
        <w:rPr>
          <w:rFonts w:ascii="Times New Roman" w:hAnsi="Times New Roman" w:cs="Times New Roman"/>
        </w:rPr>
        <w:t xml:space="preserve"> Direktiiv on kättesaadav Eur-Le</w:t>
      </w:r>
      <w:r w:rsidR="00F9759C">
        <w:rPr>
          <w:rFonts w:ascii="Times New Roman" w:hAnsi="Times New Roman" w:cs="Times New Roman"/>
        </w:rPr>
        <w:t>x</w:t>
      </w:r>
      <w:r w:rsidRPr="00AB6D8B">
        <w:rPr>
          <w:rFonts w:ascii="Times New Roman" w:hAnsi="Times New Roman" w:cs="Times New Roman"/>
        </w:rPr>
        <w:t xml:space="preserve"> andmebaasis aadressil: </w:t>
      </w:r>
      <w:hyperlink r:id="rId1" w:history="1">
        <w:r w:rsidRPr="00AB6D8B">
          <w:rPr>
            <w:rStyle w:val="Hperlink"/>
            <w:rFonts w:ascii="Times New Roman" w:hAnsi="Times New Roman" w:cs="Times New Roman"/>
          </w:rPr>
          <w:t>Direktiiv - EL - 2023/2226 - EN - EUR-Lex</w:t>
        </w:r>
      </w:hyperlink>
    </w:p>
  </w:footnote>
  <w:footnote w:id="2">
    <w:p w14:paraId="5E0A62B0" w14:textId="7BD3646D" w:rsidR="001630E1" w:rsidRPr="00AB6D8B" w:rsidRDefault="001630E1" w:rsidP="00AB6D8B">
      <w:pPr>
        <w:pStyle w:val="Allmrkusetekst"/>
        <w:jc w:val="both"/>
        <w:rPr>
          <w:rFonts w:ascii="Times New Roman" w:hAnsi="Times New Roman" w:cs="Times New Roman"/>
        </w:rPr>
      </w:pPr>
      <w:r w:rsidRPr="00AB6D8B">
        <w:rPr>
          <w:rStyle w:val="Allmrkuseviide"/>
          <w:rFonts w:ascii="Times New Roman" w:hAnsi="Times New Roman" w:cs="Times New Roman"/>
        </w:rPr>
        <w:footnoteRef/>
      </w:r>
      <w:r w:rsidRPr="00AB6D8B">
        <w:rPr>
          <w:rFonts w:ascii="Times New Roman" w:hAnsi="Times New Roman" w:cs="Times New Roman"/>
        </w:rPr>
        <w:t xml:space="preserve"> </w:t>
      </w:r>
      <w:r w:rsidR="0062469C" w:rsidRPr="00AB6D8B">
        <w:rPr>
          <w:rFonts w:ascii="Times New Roman" w:hAnsi="Times New Roman" w:cs="Times New Roman"/>
        </w:rPr>
        <w:t>Krüptovara</w:t>
      </w:r>
      <w:r w:rsidRPr="00AB6D8B">
        <w:rPr>
          <w:rFonts w:ascii="Times New Roman" w:hAnsi="Times New Roman" w:cs="Times New Roman"/>
        </w:rPr>
        <w:t xml:space="preserve"> teabevahetuse mudel ja finantskontode teabevahetuse mudeli täiendused on kättesaadavad OECD veebis aadressil: </w:t>
      </w:r>
      <w:hyperlink r:id="rId2" w:history="1">
        <w:r w:rsidRPr="00AB6D8B">
          <w:rPr>
            <w:rStyle w:val="Hperlink"/>
            <w:rFonts w:ascii="Times New Roman" w:hAnsi="Times New Roman" w:cs="Times New Roman"/>
          </w:rPr>
          <w:t>https://www.oecd.org/tax/exchange-of-tax-information/crypto-asset-reporting-framework-and-amendments-to-the-common-reporting-standard.htm</w:t>
        </w:r>
      </w:hyperlink>
      <w:r w:rsidRPr="00AB6D8B">
        <w:rPr>
          <w:rFonts w:ascii="Times New Roman" w:hAnsi="Times New Roman" w:cs="Times New Roman"/>
        </w:rPr>
        <w:t xml:space="preserve"> </w:t>
      </w:r>
    </w:p>
  </w:footnote>
  <w:footnote w:id="3">
    <w:p w14:paraId="093CFEBA" w14:textId="77777777" w:rsidR="00EE6D3F" w:rsidRPr="00AB6D8B" w:rsidRDefault="00EE6D3F" w:rsidP="00AB6D8B">
      <w:pPr>
        <w:pStyle w:val="Pealkiri1"/>
        <w:jc w:val="both"/>
        <w:textAlignment w:val="baseline"/>
        <w:rPr>
          <w:b w:val="0"/>
          <w:bCs w:val="0"/>
          <w:color w:val="001B54"/>
          <w:sz w:val="20"/>
          <w:szCs w:val="20"/>
        </w:rPr>
      </w:pPr>
      <w:r w:rsidRPr="00AB6D8B">
        <w:rPr>
          <w:rStyle w:val="Allmrkuseviide"/>
          <w:b w:val="0"/>
          <w:bCs w:val="0"/>
          <w:sz w:val="20"/>
          <w:szCs w:val="20"/>
        </w:rPr>
        <w:footnoteRef/>
      </w:r>
      <w:r w:rsidRPr="00AB6D8B">
        <w:rPr>
          <w:b w:val="0"/>
          <w:bCs w:val="0"/>
          <w:sz w:val="20"/>
          <w:szCs w:val="20"/>
        </w:rPr>
        <w:t xml:space="preserve"> </w:t>
      </w:r>
      <w:r w:rsidRPr="00AB6D8B">
        <w:rPr>
          <w:b w:val="0"/>
          <w:bCs w:val="0"/>
          <w:color w:val="001B54"/>
          <w:sz w:val="20"/>
          <w:szCs w:val="20"/>
        </w:rPr>
        <w:t>Karistusseadustiku muutmise ja sellega seonduvalt teiste seaduste muutmise seadus (trahviühiku suurendamine) 415 SE</w:t>
      </w:r>
    </w:p>
    <w:p w14:paraId="49916CD3" w14:textId="70E32E0E" w:rsidR="00EE6D3F" w:rsidRPr="00AB6D8B" w:rsidRDefault="00EE6D3F" w:rsidP="00F90CF3">
      <w:pPr>
        <w:pStyle w:val="Pealkiri1"/>
        <w:jc w:val="both"/>
        <w:textAlignment w:val="baseline"/>
      </w:pPr>
      <w:hyperlink r:id="rId3" w:history="1">
        <w:r w:rsidRPr="00AB6D8B">
          <w:rPr>
            <w:rStyle w:val="Hperlink"/>
            <w:b w:val="0"/>
            <w:bCs w:val="0"/>
            <w:sz w:val="20"/>
            <w:szCs w:val="20"/>
          </w:rPr>
          <w:t>https://www.riigikogu.ee/tegevus/eelnoud/eelnou/d0f2c493-2fc0-4edc-a946-ade4e5901fde/karistusseadustiku-muutmise-ja-sellega-seonduvalt-teiste-seaduste-muutmise-seadus-trahviuhiku-suurendamine</w:t>
        </w:r>
      </w:hyperlink>
      <w:r w:rsidRPr="00AB6D8B">
        <w:rPr>
          <w:rStyle w:val="Hperlink"/>
          <w:b w:val="0"/>
          <w:bCs w:val="0"/>
          <w:sz w:val="20"/>
          <w:szCs w:val="20"/>
        </w:rPr>
        <w:t>.</w:t>
      </w:r>
    </w:p>
  </w:footnote>
  <w:footnote w:id="4">
    <w:p w14:paraId="03313E62" w14:textId="77777777" w:rsidR="003313CE" w:rsidRPr="00AB6D8B" w:rsidRDefault="003313CE" w:rsidP="00AB6D8B">
      <w:pPr>
        <w:pStyle w:val="Allmrkusetekst"/>
        <w:jc w:val="both"/>
        <w:rPr>
          <w:rFonts w:ascii="Times New Roman" w:hAnsi="Times New Roman" w:cs="Times New Roman"/>
        </w:rPr>
      </w:pPr>
      <w:r w:rsidRPr="00AB6D8B">
        <w:rPr>
          <w:rStyle w:val="Allmrkuseviide"/>
          <w:rFonts w:ascii="Times New Roman" w:hAnsi="Times New Roman" w:cs="Times New Roman"/>
        </w:rPr>
        <w:footnoteRef/>
      </w:r>
      <w:r w:rsidRPr="00AB6D8B">
        <w:rPr>
          <w:rFonts w:ascii="Times New Roman" w:hAnsi="Times New Roman" w:cs="Times New Roman"/>
        </w:rPr>
        <w:t xml:space="preserve"> </w:t>
      </w:r>
      <w:r w:rsidRPr="00AB6D8B">
        <w:rPr>
          <w:rFonts w:ascii="Times New Roman" w:hAnsi="Times New Roman" w:cs="Times New Roman"/>
          <w:color w:val="222222"/>
        </w:rPr>
        <w:t xml:space="preserve">Alkoholiseaduse, maksukorralduse seaduse, tolliseaduse, tubakaseaduse, vedelkütuse erimärgistamise seaduse ja vedelkütuse seaduse muutmise seaduse eelnõu väljatöötamise kavatsus </w:t>
      </w:r>
      <w:hyperlink r:id="rId4" w:history="1">
        <w:r w:rsidRPr="00AB6D8B">
          <w:rPr>
            <w:rStyle w:val="Hperlink"/>
            <w:rFonts w:ascii="Times New Roman" w:hAnsi="Times New Roman" w:cs="Times New Roman"/>
          </w:rPr>
          <w:t>https://eelnoud.valitsus.ee/main/mount/docList/7413f0a8-5613-4a7c-8238-713749f0b833</w:t>
        </w:r>
      </w:hyperlink>
      <w:r w:rsidRPr="00AB6D8B">
        <w:rPr>
          <w:rStyle w:val="Hperlink"/>
          <w:rFonts w:ascii="Times New Roman" w:hAnsi="Times New Roman" w:cs="Times New Roman"/>
        </w:rPr>
        <w:t>.</w:t>
      </w:r>
    </w:p>
  </w:footnote>
  <w:footnote w:id="5">
    <w:p w14:paraId="015336A9" w14:textId="348F972F" w:rsidR="00D96F7A" w:rsidRPr="00AB6D8B" w:rsidRDefault="00D96F7A" w:rsidP="00AB6D8B">
      <w:pPr>
        <w:pStyle w:val="Allmrkusetekst"/>
        <w:jc w:val="both"/>
        <w:rPr>
          <w:rFonts w:ascii="Times New Roman" w:hAnsi="Times New Roman" w:cs="Times New Roman"/>
        </w:rPr>
      </w:pPr>
      <w:r w:rsidRPr="00AB6D8B">
        <w:rPr>
          <w:rStyle w:val="Allmrkuseviide"/>
          <w:rFonts w:ascii="Times New Roman" w:hAnsi="Times New Roman" w:cs="Times New Roman"/>
        </w:rPr>
        <w:footnoteRef/>
      </w:r>
      <w:r w:rsidRPr="00AB6D8B">
        <w:rPr>
          <w:rFonts w:ascii="Times New Roman" w:hAnsi="Times New Roman" w:cs="Times New Roman"/>
        </w:rPr>
        <w:t xml:space="preserve"> Euroopa Parlamendi ja nõukogu määrus (EL) 2023/1114, mis käsitleb </w:t>
      </w:r>
      <w:r w:rsidR="0062469C" w:rsidRPr="00AB6D8B">
        <w:rPr>
          <w:rFonts w:ascii="Times New Roman" w:hAnsi="Times New Roman" w:cs="Times New Roman"/>
        </w:rPr>
        <w:t>krüptovara</w:t>
      </w:r>
      <w:r w:rsidRPr="00AB6D8B">
        <w:rPr>
          <w:rFonts w:ascii="Times New Roman" w:hAnsi="Times New Roman" w:cs="Times New Roman"/>
        </w:rPr>
        <w:t>turge ning millega muudetakse määrusi (EL) nr 1093/2010 ja (EL) nr 1095/2010 ning direktiive 2013/36/EL ja (EL) 2019/1937 (ELT L 150, 09.06.2023, lk 40–205)</w:t>
      </w:r>
    </w:p>
  </w:footnote>
  <w:footnote w:id="6">
    <w:p w14:paraId="4E80B816" w14:textId="14B9E459" w:rsidR="00BD6C21" w:rsidRPr="00AB6D8B" w:rsidRDefault="00BD6C21" w:rsidP="00AB6D8B">
      <w:pPr>
        <w:pStyle w:val="Allmrkusetekst"/>
        <w:jc w:val="both"/>
        <w:rPr>
          <w:rFonts w:ascii="Times New Roman" w:hAnsi="Times New Roman" w:cs="Times New Roman"/>
        </w:rPr>
      </w:pPr>
      <w:r w:rsidRPr="00AB6D8B">
        <w:rPr>
          <w:rStyle w:val="Allmrkuseviide"/>
          <w:rFonts w:ascii="Times New Roman" w:hAnsi="Times New Roman" w:cs="Times New Roman"/>
        </w:rPr>
        <w:footnoteRef/>
      </w:r>
      <w:r w:rsidRPr="00AB6D8B">
        <w:rPr>
          <w:rFonts w:ascii="Times New Roman" w:hAnsi="Times New Roman" w:cs="Times New Roman"/>
        </w:rPr>
        <w:t xml:space="preserve">CoinGecko: </w:t>
      </w:r>
      <w:hyperlink r:id="rId5" w:history="1">
        <w:r w:rsidRPr="00AB6D8B">
          <w:rPr>
            <w:rStyle w:val="Hperlink"/>
            <w:rFonts w:ascii="Times New Roman" w:hAnsi="Times New Roman" w:cs="Times New Roman"/>
          </w:rPr>
          <w:t>https://www.coingecko.com/en/global-charts</w:t>
        </w:r>
      </w:hyperlink>
      <w:r w:rsidR="000E1202" w:rsidRPr="00AB6D8B">
        <w:rPr>
          <w:rFonts w:ascii="Times New Roman" w:hAnsi="Times New Roman" w:cs="Times New Roman"/>
        </w:rPr>
        <w:t xml:space="preserve">; </w:t>
      </w:r>
      <w:r w:rsidRPr="00AB6D8B">
        <w:rPr>
          <w:rFonts w:ascii="Times New Roman" w:hAnsi="Times New Roman" w:cs="Times New Roman"/>
        </w:rPr>
        <w:t xml:space="preserve">CoinMarketCAP: </w:t>
      </w:r>
      <w:hyperlink r:id="rId6" w:history="1">
        <w:r w:rsidRPr="00AB6D8B">
          <w:rPr>
            <w:rStyle w:val="Hperlink"/>
            <w:rFonts w:ascii="Times New Roman" w:hAnsi="Times New Roman" w:cs="Times New Roman"/>
          </w:rPr>
          <w:t>https://coinmarketcap.com/</w:t>
        </w:r>
      </w:hyperlink>
      <w:r w:rsidR="000E1202" w:rsidRPr="00AB6D8B">
        <w:rPr>
          <w:rFonts w:ascii="Times New Roman" w:hAnsi="Times New Roman" w:cs="Times New Roman"/>
        </w:rPr>
        <w:t>;</w:t>
      </w:r>
    </w:p>
    <w:p w14:paraId="63C679C7" w14:textId="05884F36" w:rsidR="00BD6C21" w:rsidRPr="00AB6D8B" w:rsidRDefault="00BD6C21" w:rsidP="00AB6D8B">
      <w:pPr>
        <w:pStyle w:val="Allmrkusetekst"/>
        <w:jc w:val="both"/>
        <w:rPr>
          <w:rFonts w:ascii="Times New Roman" w:hAnsi="Times New Roman" w:cs="Times New Roman"/>
        </w:rPr>
      </w:pPr>
      <w:r w:rsidRPr="00AB6D8B">
        <w:rPr>
          <w:rFonts w:ascii="Times New Roman" w:hAnsi="Times New Roman" w:cs="Times New Roman"/>
        </w:rPr>
        <w:t>CoinBase:</w:t>
      </w:r>
      <w:r w:rsidR="000E1202" w:rsidRPr="00AB6D8B">
        <w:rPr>
          <w:rFonts w:ascii="Times New Roman" w:hAnsi="Times New Roman" w:cs="Times New Roman"/>
        </w:rPr>
        <w:t xml:space="preserve"> </w:t>
      </w:r>
      <w:hyperlink r:id="rId7" w:history="1">
        <w:r w:rsidRPr="00AB6D8B">
          <w:rPr>
            <w:rStyle w:val="Hperlink"/>
            <w:rFonts w:ascii="Times New Roman" w:hAnsi="Times New Roman" w:cs="Times New Roman"/>
          </w:rPr>
          <w:t>https://www.coinbase.com/explore</w:t>
        </w:r>
      </w:hyperlink>
    </w:p>
  </w:footnote>
  <w:footnote w:id="7">
    <w:p w14:paraId="6E15B4C6" w14:textId="77777777" w:rsidR="001630E1" w:rsidRPr="00AB6D8B" w:rsidRDefault="001630E1" w:rsidP="00AB6D8B">
      <w:pPr>
        <w:pStyle w:val="Allmrkusetekst"/>
        <w:jc w:val="both"/>
        <w:rPr>
          <w:rFonts w:ascii="Times New Roman" w:hAnsi="Times New Roman" w:cs="Times New Roman"/>
        </w:rPr>
      </w:pPr>
      <w:r w:rsidRPr="00AB6D8B">
        <w:rPr>
          <w:rStyle w:val="Allmrkuseviide"/>
          <w:rFonts w:ascii="Times New Roman" w:hAnsi="Times New Roman" w:cs="Times New Roman"/>
        </w:rPr>
        <w:footnoteRef/>
      </w:r>
      <w:r w:rsidRPr="00AB6D8B">
        <w:rPr>
          <w:rFonts w:ascii="Times New Roman" w:hAnsi="Times New Roman" w:cs="Times New Roman"/>
        </w:rPr>
        <w:t xml:space="preserve"> Rohkem infot vt Euroopa Kontrollikoja raportist: </w:t>
      </w:r>
      <w:hyperlink r:id="rId8" w:history="1">
        <w:r w:rsidRPr="00AB6D8B">
          <w:rPr>
            <w:rStyle w:val="Hperlink"/>
            <w:rFonts w:ascii="Times New Roman" w:hAnsi="Times New Roman" w:cs="Times New Roman"/>
          </w:rPr>
          <w:t>Special Report No 03/2021: Exchanging tax information in the EU: solid foundation, cracks in the implementation (europa.eu)</w:t>
        </w:r>
      </w:hyperlink>
    </w:p>
  </w:footnote>
  <w:footnote w:id="8">
    <w:p w14:paraId="51C50F4F" w14:textId="57F777C6" w:rsidR="001630E1" w:rsidRPr="00AB6D8B" w:rsidRDefault="001630E1" w:rsidP="00AB6D8B">
      <w:pPr>
        <w:pStyle w:val="Allmrkusetekst"/>
        <w:jc w:val="both"/>
        <w:rPr>
          <w:rFonts w:ascii="Times New Roman" w:hAnsi="Times New Roman" w:cs="Times New Roman"/>
        </w:rPr>
      </w:pPr>
      <w:r w:rsidRPr="00AB6D8B">
        <w:rPr>
          <w:rStyle w:val="Allmrkuseviide"/>
          <w:rFonts w:ascii="Times New Roman" w:hAnsi="Times New Roman" w:cs="Times New Roman"/>
        </w:rPr>
        <w:footnoteRef/>
      </w:r>
      <w:r w:rsidRPr="00AB6D8B">
        <w:rPr>
          <w:rFonts w:ascii="Times New Roman" w:hAnsi="Times New Roman" w:cs="Times New Roman"/>
        </w:rPr>
        <w:t xml:space="preserve"> Täna on kohustuslik esitada andmed vähemalt nelja kategooria kohta</w:t>
      </w:r>
      <w:r w:rsidR="001737A7" w:rsidRPr="00AB6D8B">
        <w:rPr>
          <w:rFonts w:ascii="Times New Roman" w:hAnsi="Times New Roman" w:cs="Times New Roman"/>
        </w:rPr>
        <w:t xml:space="preserve"> järgmistest </w:t>
      </w:r>
      <w:r w:rsidR="004B0147" w:rsidRPr="00AB6D8B">
        <w:rPr>
          <w:rFonts w:ascii="Times New Roman" w:hAnsi="Times New Roman" w:cs="Times New Roman"/>
        </w:rPr>
        <w:t>andmekategooriast</w:t>
      </w:r>
      <w:r w:rsidRPr="00AB6D8B">
        <w:rPr>
          <w:rFonts w:ascii="Times New Roman" w:hAnsi="Times New Roman" w:cs="Times New Roman"/>
        </w:rPr>
        <w:t xml:space="preserve">: </w:t>
      </w:r>
      <w:r w:rsidRPr="00AB6D8B">
        <w:rPr>
          <w:rFonts w:ascii="Times New Roman" w:hAnsi="Times New Roman" w:cs="Times New Roman"/>
          <w:color w:val="202020"/>
          <w:shd w:val="clear" w:color="auto" w:fill="FFFFFF"/>
        </w:rPr>
        <w:t>1) töötasu ja muu võlaõigusliku lepingu alusel makstud töö- või teenustasu;</w:t>
      </w:r>
      <w:bookmarkStart w:id="2" w:name="para4lg3p2"/>
      <w:r w:rsidRPr="00AB6D8B">
        <w:rPr>
          <w:rFonts w:ascii="Times New Roman" w:hAnsi="Times New Roman" w:cs="Times New Roman"/>
          <w:color w:val="0061AA"/>
          <w:bdr w:val="none" w:sz="0" w:space="0" w:color="auto" w:frame="1"/>
          <w:shd w:val="clear" w:color="auto" w:fill="FFFFFF"/>
        </w:rPr>
        <w:t>  </w:t>
      </w:r>
      <w:bookmarkEnd w:id="2"/>
      <w:r w:rsidRPr="00AB6D8B">
        <w:rPr>
          <w:rFonts w:ascii="Times New Roman" w:hAnsi="Times New Roman" w:cs="Times New Roman"/>
          <w:color w:val="202020"/>
          <w:shd w:val="clear" w:color="auto" w:fill="FFFFFF"/>
        </w:rPr>
        <w:t>2) juhtimis- või kontrollorgani liikmetele makstud tasu;</w:t>
      </w:r>
      <w:bookmarkStart w:id="3" w:name="para4lg3p3"/>
      <w:r w:rsidRPr="00AB6D8B">
        <w:rPr>
          <w:rFonts w:ascii="Times New Roman" w:hAnsi="Times New Roman" w:cs="Times New Roman"/>
          <w:color w:val="0061AA"/>
          <w:bdr w:val="none" w:sz="0" w:space="0" w:color="auto" w:frame="1"/>
          <w:shd w:val="clear" w:color="auto" w:fill="FFFFFF"/>
        </w:rPr>
        <w:t>  </w:t>
      </w:r>
      <w:bookmarkEnd w:id="3"/>
      <w:r w:rsidRPr="00AB6D8B">
        <w:rPr>
          <w:rFonts w:ascii="Times New Roman" w:hAnsi="Times New Roman" w:cs="Times New Roman"/>
          <w:color w:val="202020"/>
          <w:shd w:val="clear" w:color="auto" w:fill="FFFFFF"/>
        </w:rPr>
        <w:t>3) elukindlustuslepingu alusel makstud kindlustussumma ja -hüvitis;</w:t>
      </w:r>
      <w:bookmarkStart w:id="4" w:name="para4lg3p4"/>
      <w:r w:rsidRPr="00AB6D8B">
        <w:rPr>
          <w:rFonts w:ascii="Times New Roman" w:hAnsi="Times New Roman" w:cs="Times New Roman"/>
          <w:color w:val="0061AA"/>
          <w:bdr w:val="none" w:sz="0" w:space="0" w:color="auto" w:frame="1"/>
          <w:shd w:val="clear" w:color="auto" w:fill="FFFFFF"/>
        </w:rPr>
        <w:t>  </w:t>
      </w:r>
      <w:bookmarkEnd w:id="4"/>
      <w:r w:rsidRPr="00AB6D8B">
        <w:rPr>
          <w:rFonts w:ascii="Times New Roman" w:hAnsi="Times New Roman" w:cs="Times New Roman"/>
          <w:color w:val="202020"/>
          <w:shd w:val="clear" w:color="auto" w:fill="FFFFFF"/>
        </w:rPr>
        <w:t>4) makstud pension;</w:t>
      </w:r>
      <w:bookmarkStart w:id="5" w:name="para4lg3p5"/>
      <w:r w:rsidRPr="00AB6D8B">
        <w:rPr>
          <w:rFonts w:ascii="Times New Roman" w:hAnsi="Times New Roman" w:cs="Times New Roman"/>
          <w:color w:val="0061AA"/>
          <w:bdr w:val="none" w:sz="0" w:space="0" w:color="auto" w:frame="1"/>
          <w:shd w:val="clear" w:color="auto" w:fill="FFFFFF"/>
        </w:rPr>
        <w:t>  </w:t>
      </w:r>
      <w:bookmarkEnd w:id="5"/>
      <w:r w:rsidRPr="00AB6D8B">
        <w:rPr>
          <w:rFonts w:ascii="Times New Roman" w:hAnsi="Times New Roman" w:cs="Times New Roman"/>
          <w:color w:val="202020"/>
          <w:shd w:val="clear" w:color="auto" w:fill="FFFFFF"/>
        </w:rPr>
        <w:t>5) kinnisomand ja kinnisvaratulu;</w:t>
      </w:r>
      <w:bookmarkStart w:id="6" w:name="para4lg3p6"/>
      <w:r w:rsidRPr="00AB6D8B">
        <w:rPr>
          <w:rFonts w:ascii="Times New Roman" w:hAnsi="Times New Roman" w:cs="Times New Roman"/>
          <w:color w:val="0061AA"/>
          <w:bdr w:val="none" w:sz="0" w:space="0" w:color="auto" w:frame="1"/>
          <w:shd w:val="clear" w:color="auto" w:fill="FFFFFF"/>
        </w:rPr>
        <w:t>  </w:t>
      </w:r>
      <w:bookmarkEnd w:id="6"/>
      <w:r w:rsidRPr="00AB6D8B">
        <w:rPr>
          <w:rFonts w:ascii="Times New Roman" w:hAnsi="Times New Roman" w:cs="Times New Roman"/>
          <w:color w:val="202020"/>
          <w:shd w:val="clear" w:color="auto" w:fill="FFFFFF"/>
        </w:rPr>
        <w:t>6) litsentsitasu.</w:t>
      </w:r>
    </w:p>
  </w:footnote>
  <w:footnote w:id="9">
    <w:p w14:paraId="623210F3" w14:textId="25419008" w:rsidR="009B694F" w:rsidRPr="00AB6D8B" w:rsidRDefault="009B694F" w:rsidP="00AB6D8B">
      <w:pPr>
        <w:pStyle w:val="Allmrkusetekst"/>
        <w:jc w:val="both"/>
        <w:rPr>
          <w:rFonts w:ascii="Times New Roman" w:hAnsi="Times New Roman" w:cs="Times New Roman"/>
        </w:rPr>
      </w:pPr>
      <w:r w:rsidRPr="00AB6D8B">
        <w:rPr>
          <w:rStyle w:val="Allmrkuseviide"/>
          <w:rFonts w:ascii="Times New Roman" w:hAnsi="Times New Roman" w:cs="Times New Roman"/>
        </w:rPr>
        <w:footnoteRef/>
      </w:r>
      <w:r w:rsidRPr="00AB6D8B">
        <w:rPr>
          <w:rFonts w:ascii="Times New Roman" w:hAnsi="Times New Roman" w:cs="Times New Roman"/>
        </w:rPr>
        <w:t xml:space="preserve"> </w:t>
      </w:r>
      <w:r w:rsidR="00547168" w:rsidRPr="00AB6D8B">
        <w:rPr>
          <w:rFonts w:ascii="Times New Roman" w:hAnsi="Times New Roman" w:cs="Times New Roman"/>
        </w:rPr>
        <w:t>Üleilmse</w:t>
      </w:r>
      <w:r w:rsidR="00BF3BA0" w:rsidRPr="00AB6D8B">
        <w:rPr>
          <w:rFonts w:ascii="Times New Roman" w:hAnsi="Times New Roman" w:cs="Times New Roman"/>
        </w:rPr>
        <w:t>st krüptovara teabevahetusest huvitatud riikide nimekir</w:t>
      </w:r>
      <w:r w:rsidR="00507973" w:rsidRPr="00AB6D8B">
        <w:rPr>
          <w:rFonts w:ascii="Times New Roman" w:hAnsi="Times New Roman" w:cs="Times New Roman"/>
        </w:rPr>
        <w:t xml:space="preserve">i on leitav OECD veebis aadressil: </w:t>
      </w:r>
      <w:hyperlink r:id="rId9" w:history="1">
        <w:r w:rsidR="00507973" w:rsidRPr="00AB6D8B">
          <w:rPr>
            <w:rStyle w:val="Hperlink"/>
            <w:rFonts w:ascii="Times New Roman" w:hAnsi="Times New Roman" w:cs="Times New Roman"/>
          </w:rPr>
          <w:t>Jurisdictions committed to implement the Crypto-Asset Reporting Framework (CARF)</w:t>
        </w:r>
      </w:hyperlink>
      <w:r w:rsidR="00507973" w:rsidRPr="00AB6D8B">
        <w:rPr>
          <w:rFonts w:ascii="Times New Roman" w:hAnsi="Times New Roman" w:cs="Times New Roman"/>
        </w:rPr>
        <w:t xml:space="preserve"> </w:t>
      </w:r>
      <w:r w:rsidR="00C16810" w:rsidRPr="00AB6D8B">
        <w:rPr>
          <w:rFonts w:ascii="Times New Roman" w:hAnsi="Times New Roman" w:cs="Times New Roman"/>
        </w:rPr>
        <w:t xml:space="preserve">Üleilmse krüptovara teabevahetuse kokkuleppe on allkirjastanud 50 riiki ja jurisdiktsiooni: </w:t>
      </w:r>
      <w:hyperlink r:id="rId10" w:history="1">
        <w:r w:rsidR="00C16810" w:rsidRPr="00AB6D8B">
          <w:rPr>
            <w:rStyle w:val="Hperlink"/>
            <w:rFonts w:ascii="Times New Roman" w:hAnsi="Times New Roman" w:cs="Times New Roman"/>
          </w:rPr>
          <w:t>Signatories of the Multilateral Competent Authority Agreement on Automatic Exchange of Information pursuant to the Crypto-Asset Reporting Framework</w:t>
        </w:r>
      </w:hyperlink>
    </w:p>
  </w:footnote>
  <w:footnote w:id="10">
    <w:p w14:paraId="34567064" w14:textId="77777777" w:rsidR="006471A5" w:rsidRPr="00AB6D8B" w:rsidRDefault="006471A5" w:rsidP="00AB6D8B">
      <w:pPr>
        <w:pStyle w:val="Allmrkusetekst"/>
        <w:jc w:val="both"/>
        <w:rPr>
          <w:rFonts w:ascii="Times New Roman" w:hAnsi="Times New Roman" w:cs="Times New Roman"/>
        </w:rPr>
      </w:pPr>
      <w:r w:rsidRPr="00AB6D8B">
        <w:rPr>
          <w:rStyle w:val="Allmrkuseviide"/>
          <w:rFonts w:ascii="Times New Roman" w:hAnsi="Times New Roman" w:cs="Times New Roman"/>
        </w:rPr>
        <w:footnoteRef/>
      </w:r>
      <w:r w:rsidRPr="00AB6D8B">
        <w:rPr>
          <w:rFonts w:ascii="Times New Roman" w:hAnsi="Times New Roman" w:cs="Times New Roman"/>
        </w:rPr>
        <w:t xml:space="preserve"> OECD (2017), </w:t>
      </w:r>
      <w:r w:rsidRPr="00AB6D8B">
        <w:rPr>
          <w:rFonts w:ascii="Times New Roman" w:hAnsi="Times New Roman" w:cs="Times New Roman"/>
          <w:i/>
          <w:iCs/>
        </w:rPr>
        <w:t>Standard for Automatic Exchange of Financial Account Information in Tax Matters, Second Edition</w:t>
      </w:r>
      <w:r w:rsidRPr="00AB6D8B">
        <w:rPr>
          <w:rFonts w:ascii="Times New Roman" w:hAnsi="Times New Roman" w:cs="Times New Roman"/>
        </w:rPr>
        <w:t>, OECD Publishing, Paris, </w:t>
      </w:r>
      <w:hyperlink r:id="rId11" w:history="1">
        <w:r w:rsidRPr="00AB6D8B">
          <w:rPr>
            <w:rStyle w:val="Hperlink"/>
            <w:rFonts w:ascii="Times New Roman" w:hAnsi="Times New Roman" w:cs="Times New Roman"/>
          </w:rPr>
          <w:t>https://doi.org/10.1787/9789264267992-en</w:t>
        </w:r>
      </w:hyperlink>
      <w:r w:rsidRPr="00AB6D8B">
        <w:rPr>
          <w:rFonts w:ascii="Times New Roman" w:hAnsi="Times New Roman" w:cs="Times New Roman"/>
        </w:rPr>
        <w:t>.</w:t>
      </w:r>
    </w:p>
  </w:footnote>
  <w:footnote w:id="11">
    <w:p w14:paraId="7CCEC4C5" w14:textId="435C067E" w:rsidR="001630E1" w:rsidRPr="00AB6D8B" w:rsidRDefault="001630E1" w:rsidP="00AB6D8B">
      <w:pPr>
        <w:pStyle w:val="Allmrkusetekst"/>
        <w:jc w:val="both"/>
        <w:rPr>
          <w:rFonts w:ascii="Times New Roman" w:hAnsi="Times New Roman" w:cs="Times New Roman"/>
        </w:rPr>
      </w:pPr>
      <w:r w:rsidRPr="00AB6D8B">
        <w:rPr>
          <w:rStyle w:val="Allmrkuseviide"/>
          <w:rFonts w:ascii="Times New Roman" w:hAnsi="Times New Roman" w:cs="Times New Roman"/>
        </w:rPr>
        <w:footnoteRef/>
      </w:r>
      <w:r w:rsidRPr="00AB6D8B">
        <w:rPr>
          <w:rFonts w:ascii="Times New Roman" w:hAnsi="Times New Roman" w:cs="Times New Roman"/>
        </w:rPr>
        <w:t xml:space="preserve"> Arvestus </w:t>
      </w:r>
      <w:r w:rsidR="0062469C" w:rsidRPr="00AB6D8B">
        <w:rPr>
          <w:rFonts w:ascii="Times New Roman" w:hAnsi="Times New Roman" w:cs="Times New Roman"/>
        </w:rPr>
        <w:t xml:space="preserve">on kokku lepitud </w:t>
      </w:r>
      <w:r w:rsidRPr="00AB6D8B">
        <w:rPr>
          <w:rFonts w:ascii="Times New Roman" w:hAnsi="Times New Roman" w:cs="Times New Roman"/>
        </w:rPr>
        <w:t xml:space="preserve">dollarites, kuna </w:t>
      </w:r>
      <w:r w:rsidR="0062469C" w:rsidRPr="00AB6D8B">
        <w:rPr>
          <w:rFonts w:ascii="Times New Roman" w:hAnsi="Times New Roman" w:cs="Times New Roman"/>
        </w:rPr>
        <w:t>krüptovara</w:t>
      </w:r>
      <w:r w:rsidRPr="00AB6D8B">
        <w:rPr>
          <w:rFonts w:ascii="Times New Roman" w:hAnsi="Times New Roman" w:cs="Times New Roman"/>
        </w:rPr>
        <w:t xml:space="preserve"> puudutav teabevahetus põhineb OECD mudelil ning on üleilmse mõjuga. </w:t>
      </w:r>
    </w:p>
  </w:footnote>
  <w:footnote w:id="12">
    <w:p w14:paraId="235FAA09" w14:textId="3F9FE237" w:rsidR="001630E1" w:rsidRPr="00AB6D8B" w:rsidRDefault="001630E1" w:rsidP="00AB6D8B">
      <w:pPr>
        <w:pStyle w:val="Allmrkusetekst"/>
        <w:jc w:val="both"/>
        <w:rPr>
          <w:rFonts w:ascii="Times New Roman" w:hAnsi="Times New Roman" w:cs="Times New Roman"/>
        </w:rPr>
      </w:pPr>
      <w:r w:rsidRPr="00AB6D8B">
        <w:rPr>
          <w:rStyle w:val="Allmrkuseviide"/>
          <w:rFonts w:ascii="Times New Roman" w:hAnsi="Times New Roman" w:cs="Times New Roman"/>
        </w:rPr>
        <w:footnoteRef/>
      </w:r>
      <w:r w:rsidRPr="00AB6D8B">
        <w:rPr>
          <w:rFonts w:ascii="Times New Roman" w:hAnsi="Times New Roman" w:cs="Times New Roman"/>
        </w:rPr>
        <w:t xml:space="preserve"> NB! MiCA välistuse jaoks on oluline välja selgitada NFT unikaalsus ja mitteasendatavus ning </w:t>
      </w:r>
      <w:r w:rsidR="00445EAF" w:rsidRPr="00AB6D8B">
        <w:rPr>
          <w:rFonts w:ascii="Times New Roman" w:hAnsi="Times New Roman" w:cs="Times New Roman"/>
        </w:rPr>
        <w:t>direktiivist tul</w:t>
      </w:r>
      <w:r w:rsidR="00691B4B" w:rsidRPr="00AB6D8B">
        <w:rPr>
          <w:rFonts w:ascii="Times New Roman" w:hAnsi="Times New Roman" w:cs="Times New Roman"/>
        </w:rPr>
        <w:t>eneva aruandluskohustusega</w:t>
      </w:r>
      <w:r w:rsidRPr="00AB6D8B">
        <w:rPr>
          <w:rFonts w:ascii="Times New Roman" w:hAnsi="Times New Roman" w:cs="Times New Roman"/>
        </w:rPr>
        <w:t xml:space="preserve"> hõlmatuse jaoks on oluline välja selgitada NFT kasutatavus investeerimiseks (või ka maksete tegemiseks).</w:t>
      </w:r>
    </w:p>
  </w:footnote>
  <w:footnote w:id="13">
    <w:p w14:paraId="280AE779" w14:textId="5B3D8DBD" w:rsidR="001630E1" w:rsidRPr="00AB6D8B" w:rsidRDefault="001630E1" w:rsidP="00AB6D8B">
      <w:pPr>
        <w:pStyle w:val="Allmrkusetekst"/>
        <w:jc w:val="both"/>
        <w:rPr>
          <w:rFonts w:ascii="Times New Roman" w:hAnsi="Times New Roman" w:cs="Times New Roman"/>
        </w:rPr>
      </w:pPr>
      <w:r w:rsidRPr="00AB6D8B">
        <w:rPr>
          <w:rStyle w:val="Allmrkuseviide"/>
          <w:rFonts w:ascii="Times New Roman" w:hAnsi="Times New Roman" w:cs="Times New Roman"/>
        </w:rPr>
        <w:footnoteRef/>
      </w:r>
      <w:r w:rsidRPr="00AB6D8B">
        <w:rPr>
          <w:rFonts w:ascii="Times New Roman" w:hAnsi="Times New Roman" w:cs="Times New Roman"/>
        </w:rPr>
        <w:t xml:space="preserve"> Andmebaas arendatakse EL vahenditest, riigid peavad omal kulul andmebaasiga liidestuma. Komisjon prognoosi</w:t>
      </w:r>
      <w:r w:rsidR="00D57A86" w:rsidRPr="00AB6D8B">
        <w:rPr>
          <w:rFonts w:ascii="Times New Roman" w:hAnsi="Times New Roman" w:cs="Times New Roman"/>
        </w:rPr>
        <w:t>s direktiivi väljatöötamise ajal</w:t>
      </w:r>
      <w:r w:rsidRPr="00AB6D8B">
        <w:rPr>
          <w:rFonts w:ascii="Times New Roman" w:hAnsi="Times New Roman" w:cs="Times New Roman"/>
        </w:rPr>
        <w:t xml:space="preserve"> andmebaasi loomise kuluks 0,48 miljonit eurot ja hoolduskuluks 0,21 miljonit eurot aastas.</w:t>
      </w:r>
    </w:p>
  </w:footnote>
  <w:footnote w:id="14">
    <w:p w14:paraId="3E2F84DC" w14:textId="2A3B0BED" w:rsidR="00515009" w:rsidRPr="00020252" w:rsidRDefault="00515009" w:rsidP="00020252">
      <w:pPr>
        <w:pStyle w:val="Allmrkusetekst"/>
        <w:jc w:val="both"/>
        <w:rPr>
          <w:rFonts w:ascii="Times New Roman" w:hAnsi="Times New Roman" w:cs="Times New Roman"/>
        </w:rPr>
      </w:pPr>
      <w:r w:rsidRPr="00020252">
        <w:rPr>
          <w:rStyle w:val="Allmrkuseviide"/>
          <w:rFonts w:ascii="Times New Roman" w:hAnsi="Times New Roman" w:cs="Times New Roman"/>
        </w:rPr>
        <w:footnoteRef/>
      </w:r>
      <w:r w:rsidRPr="00020252">
        <w:rPr>
          <w:rFonts w:ascii="Times New Roman" w:hAnsi="Times New Roman" w:cs="Times New Roman"/>
        </w:rPr>
        <w:t xml:space="preserve"> </w:t>
      </w:r>
      <w:r w:rsidR="00020252" w:rsidRPr="00020252">
        <w:rPr>
          <w:rFonts w:ascii="Times New Roman" w:hAnsi="Times New Roman" w:cs="Times New Roman"/>
        </w:rPr>
        <w:t xml:space="preserve">MiCA tegevusloa saanud krüptovarateenuse osutajate nimekiri avaldatakse </w:t>
      </w:r>
      <w:r w:rsidR="00A06560">
        <w:rPr>
          <w:rFonts w:ascii="Times New Roman" w:hAnsi="Times New Roman" w:cs="Times New Roman"/>
        </w:rPr>
        <w:t>F</w:t>
      </w:r>
      <w:r w:rsidR="00020252" w:rsidRPr="00020252">
        <w:rPr>
          <w:rFonts w:ascii="Times New Roman" w:hAnsi="Times New Roman" w:cs="Times New Roman"/>
        </w:rPr>
        <w:t>inantsinspektsiooni veebis</w:t>
      </w:r>
      <w:r w:rsidR="00C95B40">
        <w:rPr>
          <w:rFonts w:ascii="Times New Roman" w:hAnsi="Times New Roman" w:cs="Times New Roman"/>
        </w:rPr>
        <w:t xml:space="preserve"> (KrüTS § 5 lg 7)</w:t>
      </w:r>
      <w:r w:rsidR="004B1590">
        <w:rPr>
          <w:rFonts w:ascii="Times New Roman" w:hAnsi="Times New Roman" w:cs="Times New Roman"/>
        </w:rPr>
        <w:t xml:space="preserve">. </w:t>
      </w:r>
      <w:r w:rsidR="00A356F8">
        <w:rPr>
          <w:rFonts w:ascii="Times New Roman" w:hAnsi="Times New Roman" w:cs="Times New Roman"/>
        </w:rPr>
        <w:t>Finantsinspektsioon</w:t>
      </w:r>
      <w:r w:rsidR="00163C0F">
        <w:rPr>
          <w:rFonts w:ascii="Times New Roman" w:hAnsi="Times New Roman" w:cs="Times New Roman"/>
        </w:rPr>
        <w:t xml:space="preserve"> avaldab ka </w:t>
      </w:r>
      <w:r w:rsidR="00B57421">
        <w:rPr>
          <w:rFonts w:ascii="Times New Roman" w:hAnsi="Times New Roman" w:cs="Times New Roman"/>
        </w:rPr>
        <w:t>need välisriigi krüp</w:t>
      </w:r>
      <w:r w:rsidR="00A06560">
        <w:rPr>
          <w:rFonts w:ascii="Times New Roman" w:hAnsi="Times New Roman" w:cs="Times New Roman"/>
        </w:rPr>
        <w:t>to</w:t>
      </w:r>
      <w:r w:rsidR="00B57421">
        <w:rPr>
          <w:rFonts w:ascii="Times New Roman" w:hAnsi="Times New Roman" w:cs="Times New Roman"/>
        </w:rPr>
        <w:t>varaettevõtjad, kes osutavad teenuseid Eesti</w:t>
      </w:r>
      <w:r w:rsidR="00975D57">
        <w:rPr>
          <w:rFonts w:ascii="Times New Roman" w:hAnsi="Times New Roman" w:cs="Times New Roman"/>
        </w:rPr>
        <w:t>s</w:t>
      </w:r>
      <w:r w:rsidR="00D54974">
        <w:rPr>
          <w:rFonts w:ascii="Times New Roman" w:hAnsi="Times New Roman" w:cs="Times New Roman"/>
        </w:rPr>
        <w:t>:</w:t>
      </w:r>
      <w:r w:rsidR="00A356F8">
        <w:rPr>
          <w:rFonts w:ascii="Times New Roman" w:hAnsi="Times New Roman" w:cs="Times New Roman"/>
        </w:rPr>
        <w:t xml:space="preserve"> </w:t>
      </w:r>
      <w:hyperlink r:id="rId12" w:history="1">
        <w:r w:rsidR="00020252" w:rsidRPr="00020252">
          <w:rPr>
            <w:rStyle w:val="Hperlink"/>
            <w:rFonts w:ascii="Times New Roman" w:hAnsi="Times New Roman" w:cs="Times New Roman"/>
          </w:rPr>
          <w:t>Turuosaliste register | Finantsinspektsioon</w:t>
        </w:r>
      </w:hyperlink>
    </w:p>
  </w:footnote>
  <w:footnote w:id="15">
    <w:p w14:paraId="633963C1" w14:textId="77777777" w:rsidR="001630E1" w:rsidRPr="00AB6D8B" w:rsidRDefault="001630E1" w:rsidP="00AB6D8B">
      <w:pPr>
        <w:pStyle w:val="Allmrkusetekst"/>
        <w:jc w:val="both"/>
        <w:rPr>
          <w:rFonts w:ascii="Times New Roman" w:hAnsi="Times New Roman" w:cs="Times New Roman"/>
        </w:rPr>
      </w:pPr>
      <w:r w:rsidRPr="00AB6D8B">
        <w:rPr>
          <w:rStyle w:val="Allmrkuseviide"/>
          <w:rFonts w:ascii="Times New Roman" w:hAnsi="Times New Roman" w:cs="Times New Roman"/>
        </w:rPr>
        <w:footnoteRef/>
      </w:r>
      <w:r w:rsidRPr="00AB6D8B">
        <w:rPr>
          <w:rFonts w:ascii="Times New Roman" w:hAnsi="Times New Roman" w:cs="Times New Roman"/>
        </w:rPr>
        <w:t xml:space="preserve"> Rohkem infot vt aadressil: </w:t>
      </w:r>
      <w:hyperlink r:id="rId13" w:history="1">
        <w:r w:rsidRPr="00AB6D8B">
          <w:rPr>
            <w:rStyle w:val="Hperlink"/>
            <w:rFonts w:ascii="Times New Roman" w:hAnsi="Times New Roman" w:cs="Times New Roman"/>
          </w:rPr>
          <w:t>https://curia.europa.eu/juris/liste.jsf?num=C-694/20</w:t>
        </w:r>
      </w:hyperlink>
      <w:r w:rsidRPr="00AB6D8B">
        <w:rPr>
          <w:rFonts w:ascii="Times New Roman" w:hAnsi="Times New Roman" w:cs="Times New Roman"/>
        </w:rPr>
        <w:t xml:space="preserve"> </w:t>
      </w:r>
    </w:p>
  </w:footnote>
  <w:footnote w:id="16">
    <w:p w14:paraId="7D448249" w14:textId="77777777" w:rsidR="00E52910" w:rsidRPr="00AB6D8B" w:rsidRDefault="00E52910" w:rsidP="00AB6D8B">
      <w:pPr>
        <w:pStyle w:val="Allmrkusetekst"/>
        <w:jc w:val="both"/>
        <w:rPr>
          <w:rFonts w:ascii="Times New Roman" w:hAnsi="Times New Roman" w:cs="Times New Roman"/>
        </w:rPr>
      </w:pPr>
      <w:r w:rsidRPr="00AB6D8B">
        <w:rPr>
          <w:rStyle w:val="Allmrkuseviide"/>
          <w:rFonts w:ascii="Times New Roman" w:hAnsi="Times New Roman" w:cs="Times New Roman"/>
        </w:rPr>
        <w:footnoteRef/>
      </w:r>
      <w:r w:rsidRPr="00AB6D8B">
        <w:rPr>
          <w:rFonts w:ascii="Times New Roman" w:hAnsi="Times New Roman" w:cs="Times New Roman"/>
        </w:rPr>
        <w:t xml:space="preserve"> Sisuliselt seoses Venemaa suhtes sanktsioonide kehtestamisega.</w:t>
      </w:r>
    </w:p>
  </w:footnote>
  <w:footnote w:id="17">
    <w:p w14:paraId="5C0B70FB" w14:textId="77777777" w:rsidR="00E76101" w:rsidRPr="00AB6D8B" w:rsidRDefault="00E76101" w:rsidP="00AB6D8B">
      <w:pPr>
        <w:pStyle w:val="Allmrkusetekst"/>
        <w:jc w:val="both"/>
        <w:rPr>
          <w:rFonts w:ascii="Times New Roman" w:hAnsi="Times New Roman" w:cs="Times New Roman"/>
        </w:rPr>
      </w:pPr>
      <w:r w:rsidRPr="00AB6D8B">
        <w:rPr>
          <w:rStyle w:val="Allmrkuseviide"/>
          <w:rFonts w:ascii="Times New Roman" w:hAnsi="Times New Roman" w:cs="Times New Roman"/>
        </w:rPr>
        <w:footnoteRef/>
      </w:r>
      <w:r w:rsidRPr="00AB6D8B">
        <w:rPr>
          <w:rFonts w:ascii="Times New Roman" w:hAnsi="Times New Roman" w:cs="Times New Roman"/>
        </w:rPr>
        <w:t xml:space="preserve"> Tolliseaduse eelnõu </w:t>
      </w:r>
      <w:hyperlink r:id="rId14" w:history="1">
        <w:r w:rsidRPr="00AB6D8B">
          <w:rPr>
            <w:rStyle w:val="Hperlink"/>
            <w:rFonts w:ascii="Times New Roman" w:hAnsi="Times New Roman" w:cs="Times New Roman"/>
          </w:rPr>
          <w:t>https://eelnoud.valitsus.ee/main/mount/docList/eade0861-1f73-4139-a6ae-bd670afe01c9</w:t>
        </w:r>
      </w:hyperlink>
      <w:r w:rsidRPr="00AB6D8B">
        <w:rPr>
          <w:rStyle w:val="Hperlink"/>
          <w:rFonts w:ascii="Times New Roman" w:hAnsi="Times New Roman" w:cs="Times New Roman"/>
        </w:rPr>
        <w:t>.</w:t>
      </w:r>
    </w:p>
    <w:p w14:paraId="3DFA41D9" w14:textId="77777777" w:rsidR="00E76101" w:rsidRPr="00AB6D8B" w:rsidRDefault="00E76101" w:rsidP="00AB6D8B">
      <w:pPr>
        <w:pStyle w:val="Allmrkusetekst"/>
        <w:jc w:val="both"/>
        <w:rPr>
          <w:rFonts w:ascii="Times New Roman" w:hAnsi="Times New Roman" w:cs="Times New Roman"/>
        </w:rPr>
      </w:pPr>
      <w:r w:rsidRPr="00AB6D8B">
        <w:rPr>
          <w:rFonts w:ascii="Times New Roman" w:hAnsi="Times New Roman" w:cs="Times New Roman"/>
        </w:rPr>
        <w:t xml:space="preserve">Tubakaseaduse ja alkoholi-, tubaka-, kütuse- ja elektriaktsiisi seaduse muutmise seaduse eelnõu </w:t>
      </w:r>
      <w:hyperlink r:id="rId15" w:history="1">
        <w:r w:rsidRPr="00AB6D8B">
          <w:rPr>
            <w:rStyle w:val="Hperlink"/>
            <w:rFonts w:ascii="Times New Roman" w:hAnsi="Times New Roman" w:cs="Times New Roman"/>
          </w:rPr>
          <w:t>https://eelnoud.valitsus.ee/main/mount/docList/5a66f06b-93c0-4757-83cd-5e6e07fba987</w:t>
        </w:r>
      </w:hyperlink>
      <w:r w:rsidRPr="00AB6D8B">
        <w:rPr>
          <w:rStyle w:val="Hperlink"/>
          <w:rFonts w:ascii="Times New Roman" w:hAnsi="Times New Roman" w:cs="Times New Roman"/>
        </w:rPr>
        <w:t>.</w:t>
      </w:r>
    </w:p>
    <w:p w14:paraId="44BCF48E" w14:textId="77777777" w:rsidR="00E76101" w:rsidRPr="00AB6D8B" w:rsidRDefault="00E76101" w:rsidP="00AB6D8B">
      <w:pPr>
        <w:pStyle w:val="Allmrkusetekst"/>
        <w:jc w:val="both"/>
        <w:rPr>
          <w:rFonts w:ascii="Times New Roman" w:hAnsi="Times New Roman" w:cs="Times New Roman"/>
        </w:rPr>
      </w:pPr>
      <w:r w:rsidRPr="00AB6D8B">
        <w:rPr>
          <w:rFonts w:ascii="Times New Roman" w:hAnsi="Times New Roman" w:cs="Times New Roman"/>
        </w:rPr>
        <w:t xml:space="preserve">Vedelkütuse seaduse muutmise ja sellega seonduvalt teiste seaduste muutmise seadus </w:t>
      </w:r>
      <w:hyperlink r:id="rId16" w:history="1">
        <w:r w:rsidRPr="00AB6D8B">
          <w:rPr>
            <w:rStyle w:val="Hperlink"/>
            <w:rFonts w:ascii="Times New Roman" w:hAnsi="Times New Roman" w:cs="Times New Roman"/>
          </w:rPr>
          <w:t>https://eelnoud.valitsus.ee/main/mount/docList/2f862966-e4d6-48bb-ba19-c96b8b250061</w:t>
        </w:r>
      </w:hyperlink>
      <w:r w:rsidRPr="00AB6D8B">
        <w:rPr>
          <w:rStyle w:val="Hperlink"/>
          <w:rFonts w:ascii="Times New Roman" w:hAnsi="Times New Roman" w:cs="Times New Roman"/>
        </w:rPr>
        <w:t>.</w:t>
      </w:r>
    </w:p>
    <w:p w14:paraId="1FFEB372" w14:textId="77777777" w:rsidR="00E76101" w:rsidRPr="00AB6D8B" w:rsidRDefault="00E76101" w:rsidP="00AB6D8B">
      <w:pPr>
        <w:pStyle w:val="Allmrkusetekst"/>
        <w:jc w:val="both"/>
        <w:rPr>
          <w:rFonts w:ascii="Times New Roman" w:hAnsi="Times New Roman" w:cs="Times New Roman"/>
        </w:rPr>
      </w:pPr>
    </w:p>
  </w:footnote>
  <w:footnote w:id="18">
    <w:p w14:paraId="601113E5" w14:textId="36AD76E3" w:rsidR="00962CBF" w:rsidRPr="00AB6D8B" w:rsidRDefault="00962CBF" w:rsidP="00AB6D8B">
      <w:pPr>
        <w:pStyle w:val="Allmrkusetekst"/>
        <w:jc w:val="both"/>
        <w:rPr>
          <w:rFonts w:ascii="Times New Roman" w:hAnsi="Times New Roman" w:cs="Times New Roman"/>
        </w:rPr>
      </w:pPr>
      <w:r w:rsidRPr="00AB6D8B">
        <w:rPr>
          <w:rStyle w:val="Allmrkuseviide"/>
          <w:rFonts w:ascii="Times New Roman" w:hAnsi="Times New Roman" w:cs="Times New Roman"/>
        </w:rPr>
        <w:footnoteRef/>
      </w:r>
      <w:r w:rsidRPr="00AB6D8B">
        <w:rPr>
          <w:rFonts w:ascii="Times New Roman" w:hAnsi="Times New Roman" w:cs="Times New Roman"/>
        </w:rPr>
        <w:t xml:space="preserve"> Üksikasjalikumat teavet leiab rahandusministeeriumi veebilehel aadressil: </w:t>
      </w:r>
      <w:hyperlink r:id="rId17" w:history="1">
        <w:r w:rsidR="00C62574" w:rsidRPr="00AB6D8B">
          <w:rPr>
            <w:rStyle w:val="Hperlink"/>
            <w:rFonts w:ascii="Times New Roman" w:hAnsi="Times New Roman" w:cs="Times New Roman"/>
          </w:rPr>
          <w:t>Maksualane teabevahetus | Rahandusministeerium</w:t>
        </w:r>
      </w:hyperlink>
    </w:p>
  </w:footnote>
  <w:footnote w:id="19">
    <w:p w14:paraId="0A352451" w14:textId="77777777" w:rsidR="00962CBF" w:rsidRPr="00AB6D8B" w:rsidRDefault="00962CBF" w:rsidP="00AB6D8B">
      <w:pPr>
        <w:pStyle w:val="Allmrkusetekst"/>
        <w:jc w:val="both"/>
        <w:rPr>
          <w:rFonts w:ascii="Times New Roman" w:hAnsi="Times New Roman" w:cs="Times New Roman"/>
        </w:rPr>
      </w:pPr>
      <w:r w:rsidRPr="00AB6D8B">
        <w:rPr>
          <w:rStyle w:val="Allmrkuseviide"/>
          <w:rFonts w:ascii="Times New Roman" w:hAnsi="Times New Roman" w:cs="Times New Roman"/>
        </w:rPr>
        <w:footnoteRef/>
      </w:r>
      <w:r w:rsidRPr="00AB6D8B">
        <w:rPr>
          <w:rFonts w:ascii="Times New Roman" w:hAnsi="Times New Roman" w:cs="Times New Roman"/>
        </w:rPr>
        <w:t xml:space="preserve"> Vt soovitused punktis 112. Euroopa Kontrollikoja eriaruandega 03/2021 saab tutvuda nende veebilehel aadressil: </w:t>
      </w:r>
      <w:hyperlink r:id="rId18" w:history="1">
        <w:r w:rsidRPr="00AB6D8B">
          <w:rPr>
            <w:rStyle w:val="Hperlink"/>
            <w:rFonts w:ascii="Times New Roman" w:hAnsi="Times New Roman" w:cs="Times New Roman"/>
          </w:rPr>
          <w:t>https://www.eca.europa.eu/et/Pages/DocItem.aspx?did=57680</w:t>
        </w:r>
      </w:hyperlink>
      <w:r w:rsidRPr="00AB6D8B">
        <w:rPr>
          <w:rFonts w:ascii="Times New Roman" w:hAnsi="Times New Roman" w:cs="Times New Roman"/>
        </w:rPr>
        <w:t xml:space="preserve"> </w:t>
      </w:r>
    </w:p>
  </w:footnote>
  <w:footnote w:id="20">
    <w:p w14:paraId="60B647C1" w14:textId="77777777" w:rsidR="00D35A2C" w:rsidRDefault="001630E1" w:rsidP="00AB6D8B">
      <w:pPr>
        <w:pStyle w:val="Allmrkusetekst"/>
        <w:jc w:val="both"/>
        <w:rPr>
          <w:rFonts w:ascii="Times New Roman" w:hAnsi="Times New Roman" w:cs="Times New Roman"/>
        </w:rPr>
      </w:pPr>
      <w:r w:rsidRPr="00AB6D8B">
        <w:rPr>
          <w:rStyle w:val="Allmrkuseviide"/>
          <w:rFonts w:ascii="Times New Roman" w:hAnsi="Times New Roman" w:cs="Times New Roman"/>
        </w:rPr>
        <w:footnoteRef/>
      </w:r>
      <w:r w:rsidR="00231EBA">
        <w:rPr>
          <w:rFonts w:ascii="Times New Roman" w:hAnsi="Times New Roman" w:cs="Times New Roman"/>
        </w:rPr>
        <w:t xml:space="preserve"> RAB </w:t>
      </w:r>
      <w:r w:rsidR="00D35A2C">
        <w:rPr>
          <w:rFonts w:ascii="Times New Roman" w:hAnsi="Times New Roman" w:cs="Times New Roman"/>
        </w:rPr>
        <w:t>avalik</w:t>
      </w:r>
      <w:r w:rsidR="00231EBA">
        <w:rPr>
          <w:rFonts w:ascii="Times New Roman" w:hAnsi="Times New Roman" w:cs="Times New Roman"/>
        </w:rPr>
        <w:t xml:space="preserve"> info on</w:t>
      </w:r>
      <w:r w:rsidR="00D35A2C">
        <w:rPr>
          <w:rFonts w:ascii="Times New Roman" w:hAnsi="Times New Roman" w:cs="Times New Roman"/>
        </w:rPr>
        <w:t xml:space="preserve"> 31.12.2024 seisuga kättesaadav RAB veebist:</w:t>
      </w:r>
      <w:r w:rsidR="00231EBA">
        <w:rPr>
          <w:rFonts w:ascii="Times New Roman" w:hAnsi="Times New Roman" w:cs="Times New Roman"/>
        </w:rPr>
        <w:t xml:space="preserve"> </w:t>
      </w:r>
      <w:hyperlink r:id="rId19" w:history="1">
        <w:r w:rsidR="002E0891" w:rsidRPr="002E0891">
          <w:rPr>
            <w:rStyle w:val="Hperlink"/>
            <w:rFonts w:ascii="Times New Roman" w:hAnsi="Times New Roman" w:cs="Times New Roman"/>
          </w:rPr>
          <w:t>Rahapesu Andmebüroo aastaraamat 2024 | Rahapesu Andmebüroo</w:t>
        </w:r>
      </w:hyperlink>
      <w:r w:rsidRPr="00AB6D8B">
        <w:rPr>
          <w:rFonts w:ascii="Times New Roman" w:hAnsi="Times New Roman" w:cs="Times New Roman"/>
        </w:rPr>
        <w:t xml:space="preserve"> </w:t>
      </w:r>
    </w:p>
    <w:p w14:paraId="2BB4E03F" w14:textId="6501FEF0" w:rsidR="001630E1" w:rsidRPr="00AB6D8B" w:rsidRDefault="00D35A2C" w:rsidP="00AB6D8B">
      <w:pPr>
        <w:pStyle w:val="Allmrkusetekst"/>
        <w:jc w:val="both"/>
        <w:rPr>
          <w:rFonts w:ascii="Times New Roman" w:hAnsi="Times New Roman" w:cs="Times New Roman"/>
        </w:rPr>
      </w:pPr>
      <w:r>
        <w:rPr>
          <w:rFonts w:ascii="Times New Roman" w:hAnsi="Times New Roman" w:cs="Times New Roman"/>
        </w:rPr>
        <w:t>EL</w:t>
      </w:r>
      <w:r w:rsidR="001630E1" w:rsidRPr="00AB6D8B">
        <w:rPr>
          <w:rFonts w:ascii="Times New Roman" w:hAnsi="Times New Roman" w:cs="Times New Roman"/>
        </w:rPr>
        <w:t xml:space="preserve"> liikmesriikides on virtuaalvääringu teenuse pakkujate arv väga kõikuv, ulatudes ligi 10st ettevõtjast 500 ettevõtjani riigi kohta. Täpset ülevaadet, sh maailmaturu kohta, kahjuks ei ole.</w:t>
      </w:r>
    </w:p>
  </w:footnote>
  <w:footnote w:id="21">
    <w:p w14:paraId="1DF740B6" w14:textId="77777777" w:rsidR="00FF6F5D" w:rsidRPr="00AB6D8B" w:rsidRDefault="00FF6F5D" w:rsidP="00AB6D8B">
      <w:pPr>
        <w:pStyle w:val="Allmrkusetekst"/>
        <w:jc w:val="both"/>
        <w:rPr>
          <w:rFonts w:ascii="Times New Roman" w:hAnsi="Times New Roman" w:cs="Times New Roman"/>
        </w:rPr>
      </w:pPr>
      <w:r w:rsidRPr="00AB6D8B">
        <w:rPr>
          <w:rStyle w:val="Allmrkuseviide"/>
          <w:rFonts w:ascii="Times New Roman" w:hAnsi="Times New Roman" w:cs="Times New Roman"/>
        </w:rPr>
        <w:footnoteRef/>
      </w:r>
      <w:r w:rsidRPr="00AB6D8B">
        <w:rPr>
          <w:rFonts w:ascii="Times New Roman" w:hAnsi="Times New Roman" w:cs="Times New Roman"/>
        </w:rPr>
        <w:t xml:space="preserve"> </w:t>
      </w:r>
      <w:hyperlink r:id="rId20" w:history="1">
        <w:r w:rsidRPr="00AB6D8B">
          <w:rPr>
            <w:rStyle w:val="Hperlink"/>
            <w:rFonts w:ascii="Times New Roman" w:hAnsi="Times New Roman" w:cs="Times New Roman"/>
          </w:rPr>
          <w:t>Glossary:List of offshore financial centres - Statistics Explained - Eurostat</w:t>
        </w:r>
      </w:hyperlink>
      <w:r w:rsidRPr="00AB6D8B">
        <w:rPr>
          <w:rFonts w:ascii="Times New Roman" w:hAnsi="Times New Roman" w:cs="Times New Roman"/>
        </w:rPr>
        <w:t xml:space="preserve"> Siin märgitud jurisdiktsioonidest osa on ühinenud finantskontode teabevahetusega ja ühineb ilmselt ka krüptovara teabevahetusega, kuid ei ole teada milliseks tähtajaks. Teabevahetuse tööshoidmisega seotud koormus riikidele on muutunud väga kõrgeks.</w:t>
      </w:r>
    </w:p>
  </w:footnote>
  <w:footnote w:id="22">
    <w:p w14:paraId="740AA495" w14:textId="3E966510" w:rsidR="00BF4E08" w:rsidRPr="00AB6D8B" w:rsidRDefault="00BF4E08" w:rsidP="00AB6D8B">
      <w:pPr>
        <w:pStyle w:val="Allmrkusetekst"/>
        <w:jc w:val="both"/>
        <w:rPr>
          <w:rFonts w:ascii="Times New Roman" w:hAnsi="Times New Roman" w:cs="Times New Roman"/>
        </w:rPr>
      </w:pPr>
      <w:r w:rsidRPr="00AB6D8B">
        <w:rPr>
          <w:rStyle w:val="Allmrkuseviide"/>
          <w:rFonts w:ascii="Times New Roman" w:hAnsi="Times New Roman" w:cs="Times New Roman"/>
        </w:rPr>
        <w:footnoteRef/>
      </w:r>
      <w:r w:rsidRPr="00AB6D8B">
        <w:rPr>
          <w:rFonts w:ascii="Times New Roman" w:hAnsi="Times New Roman" w:cs="Times New Roman"/>
        </w:rPr>
        <w:t xml:space="preserve"> https://www.coingecko.com/research/publications/2024-annual-crypto-report</w:t>
      </w:r>
    </w:p>
  </w:footnote>
  <w:footnote w:id="23">
    <w:p w14:paraId="37D5DEF5" w14:textId="189E275D" w:rsidR="001630E1" w:rsidRPr="00AB6D8B" w:rsidRDefault="001630E1" w:rsidP="00AB6D8B">
      <w:pPr>
        <w:pStyle w:val="mb-2"/>
        <w:shd w:val="clear" w:color="auto" w:fill="FFFFFF"/>
        <w:spacing w:before="0" w:beforeAutospacing="0" w:after="0" w:afterAutospacing="0"/>
        <w:jc w:val="both"/>
        <w:rPr>
          <w:color w:val="000000"/>
          <w:sz w:val="20"/>
          <w:szCs w:val="20"/>
        </w:rPr>
      </w:pPr>
      <w:r w:rsidRPr="00AB6D8B">
        <w:rPr>
          <w:rStyle w:val="Allmrkuseviide"/>
          <w:sz w:val="20"/>
          <w:szCs w:val="20"/>
        </w:rPr>
        <w:footnoteRef/>
      </w:r>
      <w:r w:rsidRPr="00AB6D8B">
        <w:rPr>
          <w:sz w:val="20"/>
          <w:szCs w:val="20"/>
        </w:rPr>
        <w:t xml:space="preserve"> </w:t>
      </w:r>
    </w:p>
    <w:p w14:paraId="22D71BDF" w14:textId="77777777" w:rsidR="001630E1" w:rsidRPr="00AB6D8B" w:rsidRDefault="001630E1" w:rsidP="00AB6D8B">
      <w:pPr>
        <w:pStyle w:val="mb-2"/>
        <w:shd w:val="clear" w:color="auto" w:fill="FFFFFF"/>
        <w:spacing w:before="0" w:beforeAutospacing="0" w:after="0" w:afterAutospacing="0"/>
        <w:jc w:val="both"/>
        <w:rPr>
          <w:sz w:val="20"/>
          <w:szCs w:val="20"/>
        </w:rPr>
      </w:pPr>
      <w:r w:rsidRPr="00AB6D8B">
        <w:rPr>
          <w:sz w:val="20"/>
          <w:szCs w:val="20"/>
        </w:rPr>
        <w:t>Maksu- ja Tolliameti virtuaalvääringute maksustamise juhendid:</w:t>
      </w:r>
      <w:r w:rsidRPr="00AB6D8B">
        <w:rPr>
          <w:color w:val="000000"/>
          <w:sz w:val="20"/>
          <w:szCs w:val="20"/>
        </w:rPr>
        <w:t xml:space="preserve"> </w:t>
      </w:r>
      <w:hyperlink r:id="rId21" w:history="1">
        <w:r w:rsidRPr="00AB6D8B">
          <w:rPr>
            <w:rStyle w:val="Hperlink"/>
            <w:sz w:val="20"/>
            <w:szCs w:val="20"/>
          </w:rPr>
          <w:t>https://emta.ee/uudised/tuludeklaratsioon-puudutab-ka-kruptoinvestoreid</w:t>
        </w:r>
      </w:hyperlink>
      <w:r w:rsidRPr="00AB6D8B">
        <w:rPr>
          <w:color w:val="000000"/>
          <w:sz w:val="20"/>
          <w:szCs w:val="20"/>
        </w:rPr>
        <w:t xml:space="preserve">; </w:t>
      </w:r>
      <w:hyperlink r:id="rId22" w:history="1">
        <w:r w:rsidRPr="00AB6D8B">
          <w:rPr>
            <w:rStyle w:val="Hperlink"/>
            <w:sz w:val="20"/>
            <w:szCs w:val="20"/>
          </w:rPr>
          <w:t>https://emta.ee/eraklient/maksud-ja-tasumine/maksustatavad-tulud/kruptoraha</w:t>
        </w:r>
      </w:hyperlink>
    </w:p>
  </w:footnote>
  <w:footnote w:id="24">
    <w:p w14:paraId="3154FCB3" w14:textId="77777777" w:rsidR="001630E1" w:rsidRPr="00AB6D8B" w:rsidRDefault="001630E1" w:rsidP="00AB6D8B">
      <w:pPr>
        <w:pStyle w:val="Allmrkusetekst"/>
        <w:jc w:val="both"/>
        <w:rPr>
          <w:rFonts w:ascii="Times New Roman" w:hAnsi="Times New Roman" w:cs="Times New Roman"/>
        </w:rPr>
      </w:pPr>
      <w:r w:rsidRPr="00AB6D8B">
        <w:rPr>
          <w:rStyle w:val="Allmrkuseviide"/>
          <w:rFonts w:ascii="Times New Roman" w:hAnsi="Times New Roman" w:cs="Times New Roman"/>
        </w:rPr>
        <w:footnoteRef/>
      </w:r>
      <w:r w:rsidRPr="00AB6D8B">
        <w:rPr>
          <w:rFonts w:ascii="Times New Roman" w:hAnsi="Times New Roman" w:cs="Times New Roman"/>
        </w:rPr>
        <w:t xml:space="preserve"> VASPide uuring on kättesaadav Rahapesu Andmebüroo veebis aadressil: </w:t>
      </w:r>
      <w:hyperlink r:id="rId23" w:history="1">
        <w:r w:rsidRPr="00AB6D8B">
          <w:rPr>
            <w:rStyle w:val="Hperlink"/>
            <w:rFonts w:ascii="Times New Roman" w:hAnsi="Times New Roman" w:cs="Times New Roman"/>
          </w:rPr>
          <w:t>https://fiu.ee/media/170/download</w:t>
        </w:r>
      </w:hyperlink>
    </w:p>
  </w:footnote>
  <w:footnote w:id="25">
    <w:p w14:paraId="34AF0B04" w14:textId="00DDAE6F" w:rsidR="00296A67" w:rsidRPr="00AB6D8B" w:rsidRDefault="00296A67" w:rsidP="00AB6D8B">
      <w:pPr>
        <w:pStyle w:val="Allmrkusetekst"/>
        <w:jc w:val="both"/>
        <w:rPr>
          <w:rFonts w:ascii="Times New Roman" w:hAnsi="Times New Roman" w:cs="Times New Roman"/>
        </w:rPr>
      </w:pPr>
      <w:r w:rsidRPr="00AB6D8B">
        <w:rPr>
          <w:rStyle w:val="Allmrkuseviide"/>
          <w:rFonts w:ascii="Times New Roman" w:hAnsi="Times New Roman" w:cs="Times New Roman"/>
        </w:rPr>
        <w:footnoteRef/>
      </w:r>
      <w:r w:rsidRPr="00AB6D8B">
        <w:rPr>
          <w:rFonts w:ascii="Times New Roman" w:hAnsi="Times New Roman" w:cs="Times New Roman"/>
        </w:rPr>
        <w:t xml:space="preserve"> </w:t>
      </w:r>
      <w:hyperlink r:id="rId24" w:history="1">
        <w:r w:rsidR="00B678ED" w:rsidRPr="00B26EA0">
          <w:rPr>
            <w:rStyle w:val="Hperlink"/>
            <w:rFonts w:ascii="Times New Roman" w:hAnsi="Times New Roman" w:cs="Times New Roman"/>
          </w:rPr>
          <w:t>https://www.chainalysis.com/blog/2023-global-crypto-adoption-index/</w:t>
        </w:r>
      </w:hyperlink>
      <w:r w:rsidR="00B678ED">
        <w:rPr>
          <w:rFonts w:ascii="Times New Roman" w:hAnsi="Times New Roman" w:cs="Times New Roman"/>
        </w:rPr>
        <w:t xml:space="preserve"> </w:t>
      </w:r>
    </w:p>
  </w:footnote>
  <w:footnote w:id="26">
    <w:p w14:paraId="2D4FFA1E" w14:textId="2A991292" w:rsidR="00296A67" w:rsidRPr="00AB6D8B" w:rsidRDefault="00296A67" w:rsidP="00AB6D8B">
      <w:pPr>
        <w:pStyle w:val="Allmrkusetekst"/>
        <w:jc w:val="both"/>
        <w:rPr>
          <w:rFonts w:ascii="Times New Roman" w:hAnsi="Times New Roman" w:cs="Times New Roman"/>
        </w:rPr>
      </w:pPr>
      <w:r w:rsidRPr="00AB6D8B">
        <w:rPr>
          <w:rStyle w:val="Allmrkuseviide"/>
          <w:rFonts w:ascii="Times New Roman" w:hAnsi="Times New Roman" w:cs="Times New Roman"/>
        </w:rPr>
        <w:footnoteRef/>
      </w:r>
      <w:r w:rsidRPr="00AB6D8B">
        <w:rPr>
          <w:rFonts w:ascii="Times New Roman" w:hAnsi="Times New Roman" w:cs="Times New Roman"/>
        </w:rPr>
        <w:t xml:space="preserve"> </w:t>
      </w:r>
      <w:hyperlink r:id="rId25" w:history="1">
        <w:r w:rsidR="00B678ED" w:rsidRPr="00B26EA0">
          <w:rPr>
            <w:rStyle w:val="Hperlink"/>
            <w:rFonts w:ascii="Times New Roman" w:hAnsi="Times New Roman" w:cs="Times New Roman"/>
          </w:rPr>
          <w:t>https://www.chainalysis.com/blog/2024-global-crypto-adoption-index/</w:t>
        </w:r>
      </w:hyperlink>
      <w:r w:rsidR="00B678ED">
        <w:rPr>
          <w:rFonts w:ascii="Times New Roman" w:hAnsi="Times New Roman" w:cs="Times New Roman"/>
        </w:rPr>
        <w:t xml:space="preserve"> </w:t>
      </w:r>
    </w:p>
  </w:footnote>
  <w:footnote w:id="27">
    <w:p w14:paraId="1F7A17C3" w14:textId="0B800F28" w:rsidR="003F6E0B" w:rsidRPr="00AB6D8B" w:rsidRDefault="003F6E0B" w:rsidP="00AB6D8B">
      <w:pPr>
        <w:pStyle w:val="Allmrkusetekst"/>
        <w:jc w:val="both"/>
        <w:rPr>
          <w:rFonts w:ascii="Times New Roman" w:hAnsi="Times New Roman" w:cs="Times New Roman"/>
        </w:rPr>
      </w:pPr>
      <w:r w:rsidRPr="00AB6D8B">
        <w:rPr>
          <w:rStyle w:val="Allmrkuseviide"/>
          <w:rFonts w:ascii="Times New Roman" w:hAnsi="Times New Roman" w:cs="Times New Roman"/>
        </w:rPr>
        <w:footnoteRef/>
      </w:r>
      <w:r w:rsidRPr="00AB6D8B">
        <w:rPr>
          <w:rFonts w:ascii="Times New Roman" w:hAnsi="Times New Roman" w:cs="Times New Roman"/>
        </w:rPr>
        <w:t xml:space="preserve"> </w:t>
      </w:r>
      <w:hyperlink r:id="rId26" w:history="1">
        <w:r w:rsidR="00B678ED" w:rsidRPr="00B26EA0">
          <w:rPr>
            <w:rStyle w:val="Hperlink"/>
            <w:rFonts w:ascii="Times New Roman" w:hAnsi="Times New Roman" w:cs="Times New Roman"/>
          </w:rPr>
          <w:t>https://blog.bitpanda.com/en/bitpanda-technology-solutions-global-overview-crypto-ownership-and-adoption</w:t>
        </w:r>
      </w:hyperlink>
      <w:r w:rsidR="00B678ED">
        <w:rPr>
          <w:rFonts w:ascii="Times New Roman" w:hAnsi="Times New Roman" w:cs="Times New Roman"/>
        </w:rPr>
        <w:t xml:space="preserve"> </w:t>
      </w:r>
    </w:p>
  </w:footnote>
  <w:footnote w:id="28">
    <w:p w14:paraId="2140313D" w14:textId="35685F9A" w:rsidR="00EF4103" w:rsidRPr="00AB6D8B" w:rsidRDefault="00EF4103" w:rsidP="00AB6D8B">
      <w:pPr>
        <w:pStyle w:val="Allmrkusetekst"/>
        <w:jc w:val="both"/>
        <w:rPr>
          <w:rFonts w:ascii="Times New Roman" w:hAnsi="Times New Roman" w:cs="Times New Roman"/>
        </w:rPr>
      </w:pPr>
      <w:r w:rsidRPr="00AB6D8B">
        <w:rPr>
          <w:rStyle w:val="Allmrkuseviide"/>
          <w:rFonts w:ascii="Times New Roman" w:hAnsi="Times New Roman" w:cs="Times New Roman"/>
        </w:rPr>
        <w:footnoteRef/>
      </w:r>
      <w:r w:rsidRPr="00AB6D8B">
        <w:rPr>
          <w:rFonts w:ascii="Times New Roman" w:hAnsi="Times New Roman" w:cs="Times New Roman"/>
        </w:rPr>
        <w:t xml:space="preserve"> </w:t>
      </w:r>
      <w:hyperlink r:id="rId27" w:history="1">
        <w:r w:rsidRPr="00AB6D8B">
          <w:rPr>
            <w:rStyle w:val="Hperlink"/>
            <w:rFonts w:ascii="Times New Roman" w:hAnsi="Times New Roman" w:cs="Times New Roman"/>
          </w:rPr>
          <w:t>https://www.triple-a.io/cryptocurrency-ownership-data</w:t>
        </w:r>
      </w:hyperlink>
    </w:p>
  </w:footnote>
  <w:footnote w:id="29">
    <w:p w14:paraId="246F2BD5" w14:textId="77777777" w:rsidR="001630E1" w:rsidRPr="00AB6D8B" w:rsidRDefault="001630E1" w:rsidP="00AB6D8B">
      <w:pPr>
        <w:pStyle w:val="Allmrkusetekst"/>
        <w:jc w:val="both"/>
        <w:rPr>
          <w:rFonts w:ascii="Times New Roman" w:hAnsi="Times New Roman" w:cs="Times New Roman"/>
        </w:rPr>
      </w:pPr>
      <w:r w:rsidRPr="00AB6D8B">
        <w:rPr>
          <w:rStyle w:val="Allmrkuseviide"/>
          <w:rFonts w:ascii="Times New Roman" w:hAnsi="Times New Roman" w:cs="Times New Roman"/>
        </w:rPr>
        <w:footnoteRef/>
      </w:r>
      <w:r w:rsidRPr="00AB6D8B">
        <w:rPr>
          <w:rFonts w:ascii="Times New Roman" w:hAnsi="Times New Roman" w:cs="Times New Roman"/>
        </w:rPr>
        <w:t xml:space="preserve">FIDEK juhend: </w:t>
      </w:r>
      <w:hyperlink r:id="rId28" w:history="1">
        <w:r w:rsidRPr="00AB6D8B">
          <w:rPr>
            <w:rStyle w:val="Hperlink"/>
            <w:rFonts w:ascii="Times New Roman" w:hAnsi="Times New Roman" w:cs="Times New Roman"/>
          </w:rPr>
          <w:t>https://www.riigiteataja.ee/aktilisa/1281/2202/2026/RM_m61_lisa1.pdf#</w:t>
        </w:r>
      </w:hyperlink>
      <w:r w:rsidRPr="00AB6D8B">
        <w:rPr>
          <w:rFonts w:ascii="Times New Roman" w:hAnsi="Times New Roman" w:cs="Times New Roman"/>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47594"/>
    <w:multiLevelType w:val="hybridMultilevel"/>
    <w:tmpl w:val="E7D0D2D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C391DB0"/>
    <w:multiLevelType w:val="multilevel"/>
    <w:tmpl w:val="470886B2"/>
    <w:lvl w:ilvl="0">
      <w:start w:val="1"/>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 w15:restartNumberingAfterBreak="0">
    <w:nsid w:val="123478FB"/>
    <w:multiLevelType w:val="multilevel"/>
    <w:tmpl w:val="13027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DD3044"/>
    <w:multiLevelType w:val="hybridMultilevel"/>
    <w:tmpl w:val="D1288B1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6EA23D7"/>
    <w:multiLevelType w:val="hybridMultilevel"/>
    <w:tmpl w:val="2A463C00"/>
    <w:lvl w:ilvl="0" w:tplc="04250001">
      <w:start w:val="9"/>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D001101"/>
    <w:multiLevelType w:val="hybridMultilevel"/>
    <w:tmpl w:val="EA0A3D16"/>
    <w:lvl w:ilvl="0" w:tplc="76540364">
      <w:start w:val="1"/>
      <w:numFmt w:val="bullet"/>
      <w:lvlText w:val="-"/>
      <w:lvlJc w:val="left"/>
      <w:pPr>
        <w:ind w:left="1080" w:hanging="360"/>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6" w15:restartNumberingAfterBreak="0">
    <w:nsid w:val="33CC5992"/>
    <w:multiLevelType w:val="hybridMultilevel"/>
    <w:tmpl w:val="2160BDD0"/>
    <w:lvl w:ilvl="0" w:tplc="FDE6F872">
      <w:numFmt w:val="bullet"/>
      <w:lvlText w:val="-"/>
      <w:lvlJc w:val="left"/>
      <w:pPr>
        <w:ind w:left="4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3CD27BD3"/>
    <w:multiLevelType w:val="hybridMultilevel"/>
    <w:tmpl w:val="528C47AA"/>
    <w:lvl w:ilvl="0" w:tplc="CC289A6E">
      <w:start w:val="1"/>
      <w:numFmt w:val="decimal"/>
      <w:lvlText w:val="%1."/>
      <w:lvlJc w:val="left"/>
      <w:pPr>
        <w:ind w:left="720" w:hanging="360"/>
      </w:pPr>
    </w:lvl>
    <w:lvl w:ilvl="1" w:tplc="E6D62AEA">
      <w:start w:val="1"/>
      <w:numFmt w:val="decimal"/>
      <w:lvlText w:val="%2."/>
      <w:lvlJc w:val="left"/>
      <w:pPr>
        <w:ind w:left="720" w:hanging="360"/>
      </w:pPr>
    </w:lvl>
    <w:lvl w:ilvl="2" w:tplc="D5384B12">
      <w:start w:val="1"/>
      <w:numFmt w:val="decimal"/>
      <w:lvlText w:val="%3."/>
      <w:lvlJc w:val="left"/>
      <w:pPr>
        <w:ind w:left="720" w:hanging="360"/>
      </w:pPr>
    </w:lvl>
    <w:lvl w:ilvl="3" w:tplc="81CCE798">
      <w:start w:val="1"/>
      <w:numFmt w:val="decimal"/>
      <w:lvlText w:val="%4."/>
      <w:lvlJc w:val="left"/>
      <w:pPr>
        <w:ind w:left="720" w:hanging="360"/>
      </w:pPr>
    </w:lvl>
    <w:lvl w:ilvl="4" w:tplc="78D042F0">
      <w:start w:val="1"/>
      <w:numFmt w:val="decimal"/>
      <w:lvlText w:val="%5."/>
      <w:lvlJc w:val="left"/>
      <w:pPr>
        <w:ind w:left="720" w:hanging="360"/>
      </w:pPr>
    </w:lvl>
    <w:lvl w:ilvl="5" w:tplc="81EA946C">
      <w:start w:val="1"/>
      <w:numFmt w:val="decimal"/>
      <w:lvlText w:val="%6."/>
      <w:lvlJc w:val="left"/>
      <w:pPr>
        <w:ind w:left="720" w:hanging="360"/>
      </w:pPr>
    </w:lvl>
    <w:lvl w:ilvl="6" w:tplc="82C0A486">
      <w:start w:val="1"/>
      <w:numFmt w:val="decimal"/>
      <w:lvlText w:val="%7."/>
      <w:lvlJc w:val="left"/>
      <w:pPr>
        <w:ind w:left="720" w:hanging="360"/>
      </w:pPr>
    </w:lvl>
    <w:lvl w:ilvl="7" w:tplc="5074FD16">
      <w:start w:val="1"/>
      <w:numFmt w:val="decimal"/>
      <w:lvlText w:val="%8."/>
      <w:lvlJc w:val="left"/>
      <w:pPr>
        <w:ind w:left="720" w:hanging="360"/>
      </w:pPr>
    </w:lvl>
    <w:lvl w:ilvl="8" w:tplc="E5A0EB18">
      <w:start w:val="1"/>
      <w:numFmt w:val="decimal"/>
      <w:lvlText w:val="%9."/>
      <w:lvlJc w:val="left"/>
      <w:pPr>
        <w:ind w:left="720" w:hanging="360"/>
      </w:pPr>
    </w:lvl>
  </w:abstractNum>
  <w:abstractNum w:abstractNumId="8" w15:restartNumberingAfterBreak="0">
    <w:nsid w:val="3F75327B"/>
    <w:multiLevelType w:val="hybridMultilevel"/>
    <w:tmpl w:val="CB96EF92"/>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9" w15:restartNumberingAfterBreak="0">
    <w:nsid w:val="46C53100"/>
    <w:multiLevelType w:val="hybridMultilevel"/>
    <w:tmpl w:val="2B7C8E4E"/>
    <w:lvl w:ilvl="0" w:tplc="CF744EBA">
      <w:start w:val="1"/>
      <w:numFmt w:val="decimal"/>
      <w:lvlText w:val="%1."/>
      <w:lvlJc w:val="left"/>
      <w:pPr>
        <w:ind w:left="1440" w:hanging="360"/>
      </w:pPr>
    </w:lvl>
    <w:lvl w:ilvl="1" w:tplc="C9EE618E">
      <w:start w:val="1"/>
      <w:numFmt w:val="decimal"/>
      <w:lvlText w:val="%2."/>
      <w:lvlJc w:val="left"/>
      <w:pPr>
        <w:ind w:left="1440" w:hanging="360"/>
      </w:pPr>
    </w:lvl>
    <w:lvl w:ilvl="2" w:tplc="DC7280E8">
      <w:start w:val="1"/>
      <w:numFmt w:val="decimal"/>
      <w:lvlText w:val="%3."/>
      <w:lvlJc w:val="left"/>
      <w:pPr>
        <w:ind w:left="1440" w:hanging="360"/>
      </w:pPr>
    </w:lvl>
    <w:lvl w:ilvl="3" w:tplc="E88CD9A2">
      <w:start w:val="1"/>
      <w:numFmt w:val="decimal"/>
      <w:lvlText w:val="%4."/>
      <w:lvlJc w:val="left"/>
      <w:pPr>
        <w:ind w:left="1440" w:hanging="360"/>
      </w:pPr>
    </w:lvl>
    <w:lvl w:ilvl="4" w:tplc="AC56CE0A">
      <w:start w:val="1"/>
      <w:numFmt w:val="decimal"/>
      <w:lvlText w:val="%5."/>
      <w:lvlJc w:val="left"/>
      <w:pPr>
        <w:ind w:left="1440" w:hanging="360"/>
      </w:pPr>
    </w:lvl>
    <w:lvl w:ilvl="5" w:tplc="15A84DF2">
      <w:start w:val="1"/>
      <w:numFmt w:val="decimal"/>
      <w:lvlText w:val="%6."/>
      <w:lvlJc w:val="left"/>
      <w:pPr>
        <w:ind w:left="1440" w:hanging="360"/>
      </w:pPr>
    </w:lvl>
    <w:lvl w:ilvl="6" w:tplc="B4AE2E56">
      <w:start w:val="1"/>
      <w:numFmt w:val="decimal"/>
      <w:lvlText w:val="%7."/>
      <w:lvlJc w:val="left"/>
      <w:pPr>
        <w:ind w:left="1440" w:hanging="360"/>
      </w:pPr>
    </w:lvl>
    <w:lvl w:ilvl="7" w:tplc="2354A322">
      <w:start w:val="1"/>
      <w:numFmt w:val="decimal"/>
      <w:lvlText w:val="%8."/>
      <w:lvlJc w:val="left"/>
      <w:pPr>
        <w:ind w:left="1440" w:hanging="360"/>
      </w:pPr>
    </w:lvl>
    <w:lvl w:ilvl="8" w:tplc="FE98B448">
      <w:start w:val="1"/>
      <w:numFmt w:val="decimal"/>
      <w:lvlText w:val="%9."/>
      <w:lvlJc w:val="left"/>
      <w:pPr>
        <w:ind w:left="1440" w:hanging="360"/>
      </w:pPr>
    </w:lvl>
  </w:abstractNum>
  <w:abstractNum w:abstractNumId="10" w15:restartNumberingAfterBreak="0">
    <w:nsid w:val="49AA47DB"/>
    <w:multiLevelType w:val="hybridMultilevel"/>
    <w:tmpl w:val="AD52B3A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C1C1BE9"/>
    <w:multiLevelType w:val="hybridMultilevel"/>
    <w:tmpl w:val="CC78C540"/>
    <w:lvl w:ilvl="0" w:tplc="04250003">
      <w:start w:val="1"/>
      <w:numFmt w:val="bullet"/>
      <w:lvlText w:val="o"/>
      <w:lvlJc w:val="left"/>
      <w:pPr>
        <w:ind w:left="720" w:hanging="360"/>
      </w:pPr>
      <w:rPr>
        <w:rFonts w:ascii="Courier New" w:hAnsi="Courier New" w:cs="Courier New"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2" w15:restartNumberingAfterBreak="0">
    <w:nsid w:val="4D8772DA"/>
    <w:multiLevelType w:val="hybridMultilevel"/>
    <w:tmpl w:val="CDB67736"/>
    <w:lvl w:ilvl="0" w:tplc="089A6128">
      <w:numFmt w:val="bullet"/>
      <w:lvlText w:val=""/>
      <w:lvlJc w:val="left"/>
      <w:pPr>
        <w:ind w:left="720" w:hanging="360"/>
      </w:pPr>
      <w:rPr>
        <w:rFonts w:ascii="Symbol" w:eastAsiaTheme="minorHAnsi" w:hAnsi="Symbol" w:cstheme="minorBidi"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3CD2385"/>
    <w:multiLevelType w:val="hybridMultilevel"/>
    <w:tmpl w:val="6A9C5B82"/>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4" w15:restartNumberingAfterBreak="0">
    <w:nsid w:val="5E2A4BC4"/>
    <w:multiLevelType w:val="hybridMultilevel"/>
    <w:tmpl w:val="5520FEB8"/>
    <w:lvl w:ilvl="0" w:tplc="76540364">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6F8223B2"/>
    <w:multiLevelType w:val="hybridMultilevel"/>
    <w:tmpl w:val="2EAA78B2"/>
    <w:lvl w:ilvl="0" w:tplc="EB445260">
      <w:start w:val="1"/>
      <w:numFmt w:val="decimal"/>
      <w:lvlText w:val="%1."/>
      <w:lvlJc w:val="left"/>
      <w:pPr>
        <w:ind w:left="1440" w:hanging="360"/>
      </w:pPr>
    </w:lvl>
    <w:lvl w:ilvl="1" w:tplc="7F36BEE2">
      <w:start w:val="1"/>
      <w:numFmt w:val="decimal"/>
      <w:lvlText w:val="%2."/>
      <w:lvlJc w:val="left"/>
      <w:pPr>
        <w:ind w:left="1440" w:hanging="360"/>
      </w:pPr>
    </w:lvl>
    <w:lvl w:ilvl="2" w:tplc="6F28C0AC">
      <w:start w:val="1"/>
      <w:numFmt w:val="decimal"/>
      <w:lvlText w:val="%3."/>
      <w:lvlJc w:val="left"/>
      <w:pPr>
        <w:ind w:left="1440" w:hanging="360"/>
      </w:pPr>
    </w:lvl>
    <w:lvl w:ilvl="3" w:tplc="37D67A58">
      <w:start w:val="1"/>
      <w:numFmt w:val="decimal"/>
      <w:lvlText w:val="%4."/>
      <w:lvlJc w:val="left"/>
      <w:pPr>
        <w:ind w:left="1440" w:hanging="360"/>
      </w:pPr>
    </w:lvl>
    <w:lvl w:ilvl="4" w:tplc="E3328EC2">
      <w:start w:val="1"/>
      <w:numFmt w:val="decimal"/>
      <w:lvlText w:val="%5."/>
      <w:lvlJc w:val="left"/>
      <w:pPr>
        <w:ind w:left="1440" w:hanging="360"/>
      </w:pPr>
    </w:lvl>
    <w:lvl w:ilvl="5" w:tplc="354E731E">
      <w:start w:val="1"/>
      <w:numFmt w:val="decimal"/>
      <w:lvlText w:val="%6."/>
      <w:lvlJc w:val="left"/>
      <w:pPr>
        <w:ind w:left="1440" w:hanging="360"/>
      </w:pPr>
    </w:lvl>
    <w:lvl w:ilvl="6" w:tplc="ACD04AD6">
      <w:start w:val="1"/>
      <w:numFmt w:val="decimal"/>
      <w:lvlText w:val="%7."/>
      <w:lvlJc w:val="left"/>
      <w:pPr>
        <w:ind w:left="1440" w:hanging="360"/>
      </w:pPr>
    </w:lvl>
    <w:lvl w:ilvl="7" w:tplc="6DFAB10E">
      <w:start w:val="1"/>
      <w:numFmt w:val="decimal"/>
      <w:lvlText w:val="%8."/>
      <w:lvlJc w:val="left"/>
      <w:pPr>
        <w:ind w:left="1440" w:hanging="360"/>
      </w:pPr>
    </w:lvl>
    <w:lvl w:ilvl="8" w:tplc="FFBA4C56">
      <w:start w:val="1"/>
      <w:numFmt w:val="decimal"/>
      <w:lvlText w:val="%9."/>
      <w:lvlJc w:val="left"/>
      <w:pPr>
        <w:ind w:left="1440" w:hanging="360"/>
      </w:pPr>
    </w:lvl>
  </w:abstractNum>
  <w:abstractNum w:abstractNumId="16" w15:restartNumberingAfterBreak="0">
    <w:nsid w:val="71726980"/>
    <w:multiLevelType w:val="hybridMultilevel"/>
    <w:tmpl w:val="5624F596"/>
    <w:lvl w:ilvl="0" w:tplc="2E84C410">
      <w:start w:val="1"/>
      <w:numFmt w:val="decimal"/>
      <w:lvlText w:val="%1."/>
      <w:lvlJc w:val="left"/>
      <w:pPr>
        <w:ind w:left="720" w:hanging="360"/>
      </w:pPr>
    </w:lvl>
    <w:lvl w:ilvl="1" w:tplc="10329F4C">
      <w:start w:val="1"/>
      <w:numFmt w:val="decimal"/>
      <w:lvlText w:val="%2."/>
      <w:lvlJc w:val="left"/>
      <w:pPr>
        <w:ind w:left="720" w:hanging="360"/>
      </w:pPr>
    </w:lvl>
    <w:lvl w:ilvl="2" w:tplc="A102305C">
      <w:start w:val="1"/>
      <w:numFmt w:val="decimal"/>
      <w:lvlText w:val="%3."/>
      <w:lvlJc w:val="left"/>
      <w:pPr>
        <w:ind w:left="720" w:hanging="360"/>
      </w:pPr>
    </w:lvl>
    <w:lvl w:ilvl="3" w:tplc="BBDA312E">
      <w:start w:val="1"/>
      <w:numFmt w:val="decimal"/>
      <w:lvlText w:val="%4."/>
      <w:lvlJc w:val="left"/>
      <w:pPr>
        <w:ind w:left="720" w:hanging="360"/>
      </w:pPr>
    </w:lvl>
    <w:lvl w:ilvl="4" w:tplc="0172F2CA">
      <w:start w:val="1"/>
      <w:numFmt w:val="decimal"/>
      <w:lvlText w:val="%5."/>
      <w:lvlJc w:val="left"/>
      <w:pPr>
        <w:ind w:left="720" w:hanging="360"/>
      </w:pPr>
    </w:lvl>
    <w:lvl w:ilvl="5" w:tplc="DE68ED04">
      <w:start w:val="1"/>
      <w:numFmt w:val="decimal"/>
      <w:lvlText w:val="%6."/>
      <w:lvlJc w:val="left"/>
      <w:pPr>
        <w:ind w:left="720" w:hanging="360"/>
      </w:pPr>
    </w:lvl>
    <w:lvl w:ilvl="6" w:tplc="4CDAD8F2">
      <w:start w:val="1"/>
      <w:numFmt w:val="decimal"/>
      <w:lvlText w:val="%7."/>
      <w:lvlJc w:val="left"/>
      <w:pPr>
        <w:ind w:left="720" w:hanging="360"/>
      </w:pPr>
    </w:lvl>
    <w:lvl w:ilvl="7" w:tplc="3CB42446">
      <w:start w:val="1"/>
      <w:numFmt w:val="decimal"/>
      <w:lvlText w:val="%8."/>
      <w:lvlJc w:val="left"/>
      <w:pPr>
        <w:ind w:left="720" w:hanging="360"/>
      </w:pPr>
    </w:lvl>
    <w:lvl w:ilvl="8" w:tplc="187C8A86">
      <w:start w:val="1"/>
      <w:numFmt w:val="decimal"/>
      <w:lvlText w:val="%9."/>
      <w:lvlJc w:val="left"/>
      <w:pPr>
        <w:ind w:left="720" w:hanging="360"/>
      </w:pPr>
    </w:lvl>
  </w:abstractNum>
  <w:abstractNum w:abstractNumId="17" w15:restartNumberingAfterBreak="0">
    <w:nsid w:val="765270C7"/>
    <w:multiLevelType w:val="hybridMultilevel"/>
    <w:tmpl w:val="1FA6680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77B648B8"/>
    <w:multiLevelType w:val="hybridMultilevel"/>
    <w:tmpl w:val="72F6D67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7811786F"/>
    <w:multiLevelType w:val="hybridMultilevel"/>
    <w:tmpl w:val="9F308AE6"/>
    <w:lvl w:ilvl="0" w:tplc="050E4438">
      <w:start w:val="1"/>
      <w:numFmt w:val="decimal"/>
      <w:lvlText w:val="%1)"/>
      <w:lvlJc w:val="left"/>
      <w:pPr>
        <w:ind w:left="720" w:hanging="360"/>
      </w:pPr>
      <w:rPr>
        <w:rFonts w:hint="default"/>
        <w:color w:val="20202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7D312D10"/>
    <w:multiLevelType w:val="hybridMultilevel"/>
    <w:tmpl w:val="FFFFFFFF"/>
    <w:lvl w:ilvl="0" w:tplc="022831F2">
      <w:start w:val="1"/>
      <w:numFmt w:val="bullet"/>
      <w:lvlText w:val="-"/>
      <w:lvlJc w:val="left"/>
      <w:pPr>
        <w:ind w:left="720" w:hanging="360"/>
      </w:pPr>
      <w:rPr>
        <w:rFonts w:ascii="Aptos" w:hAnsi="Aptos" w:hint="default"/>
      </w:rPr>
    </w:lvl>
    <w:lvl w:ilvl="1" w:tplc="61044DF0">
      <w:start w:val="1"/>
      <w:numFmt w:val="bullet"/>
      <w:lvlText w:val="o"/>
      <w:lvlJc w:val="left"/>
      <w:pPr>
        <w:ind w:left="1440" w:hanging="360"/>
      </w:pPr>
      <w:rPr>
        <w:rFonts w:ascii="Courier New" w:hAnsi="Courier New" w:hint="default"/>
      </w:rPr>
    </w:lvl>
    <w:lvl w:ilvl="2" w:tplc="5BF404CC">
      <w:start w:val="1"/>
      <w:numFmt w:val="bullet"/>
      <w:lvlText w:val=""/>
      <w:lvlJc w:val="left"/>
      <w:pPr>
        <w:ind w:left="2160" w:hanging="360"/>
      </w:pPr>
      <w:rPr>
        <w:rFonts w:ascii="Wingdings" w:hAnsi="Wingdings" w:hint="default"/>
      </w:rPr>
    </w:lvl>
    <w:lvl w:ilvl="3" w:tplc="462ED7EC">
      <w:start w:val="1"/>
      <w:numFmt w:val="bullet"/>
      <w:lvlText w:val=""/>
      <w:lvlJc w:val="left"/>
      <w:pPr>
        <w:ind w:left="2880" w:hanging="360"/>
      </w:pPr>
      <w:rPr>
        <w:rFonts w:ascii="Symbol" w:hAnsi="Symbol" w:hint="default"/>
      </w:rPr>
    </w:lvl>
    <w:lvl w:ilvl="4" w:tplc="071C348C">
      <w:start w:val="1"/>
      <w:numFmt w:val="bullet"/>
      <w:lvlText w:val="o"/>
      <w:lvlJc w:val="left"/>
      <w:pPr>
        <w:ind w:left="3600" w:hanging="360"/>
      </w:pPr>
      <w:rPr>
        <w:rFonts w:ascii="Courier New" w:hAnsi="Courier New" w:hint="default"/>
      </w:rPr>
    </w:lvl>
    <w:lvl w:ilvl="5" w:tplc="499C6788">
      <w:start w:val="1"/>
      <w:numFmt w:val="bullet"/>
      <w:lvlText w:val=""/>
      <w:lvlJc w:val="left"/>
      <w:pPr>
        <w:ind w:left="4320" w:hanging="360"/>
      </w:pPr>
      <w:rPr>
        <w:rFonts w:ascii="Wingdings" w:hAnsi="Wingdings" w:hint="default"/>
      </w:rPr>
    </w:lvl>
    <w:lvl w:ilvl="6" w:tplc="6652F896">
      <w:start w:val="1"/>
      <w:numFmt w:val="bullet"/>
      <w:lvlText w:val=""/>
      <w:lvlJc w:val="left"/>
      <w:pPr>
        <w:ind w:left="5040" w:hanging="360"/>
      </w:pPr>
      <w:rPr>
        <w:rFonts w:ascii="Symbol" w:hAnsi="Symbol" w:hint="default"/>
      </w:rPr>
    </w:lvl>
    <w:lvl w:ilvl="7" w:tplc="3D509B00">
      <w:start w:val="1"/>
      <w:numFmt w:val="bullet"/>
      <w:lvlText w:val="o"/>
      <w:lvlJc w:val="left"/>
      <w:pPr>
        <w:ind w:left="5760" w:hanging="360"/>
      </w:pPr>
      <w:rPr>
        <w:rFonts w:ascii="Courier New" w:hAnsi="Courier New" w:hint="default"/>
      </w:rPr>
    </w:lvl>
    <w:lvl w:ilvl="8" w:tplc="E17AC9AE">
      <w:start w:val="1"/>
      <w:numFmt w:val="bullet"/>
      <w:lvlText w:val=""/>
      <w:lvlJc w:val="left"/>
      <w:pPr>
        <w:ind w:left="6480" w:hanging="360"/>
      </w:pPr>
      <w:rPr>
        <w:rFonts w:ascii="Wingdings" w:hAnsi="Wingdings" w:hint="default"/>
      </w:rPr>
    </w:lvl>
  </w:abstractNum>
  <w:abstractNum w:abstractNumId="21" w15:restartNumberingAfterBreak="0">
    <w:nsid w:val="7E3041BF"/>
    <w:multiLevelType w:val="multilevel"/>
    <w:tmpl w:val="1DA4981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2" w15:restartNumberingAfterBreak="0">
    <w:nsid w:val="7EB005DD"/>
    <w:multiLevelType w:val="hybridMultilevel"/>
    <w:tmpl w:val="780E5532"/>
    <w:lvl w:ilvl="0" w:tplc="0425000F">
      <w:start w:val="7"/>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56225381">
    <w:abstractNumId w:val="11"/>
  </w:num>
  <w:num w:numId="2" w16cid:durableId="947659989">
    <w:abstractNumId w:val="12"/>
  </w:num>
  <w:num w:numId="3" w16cid:durableId="41209328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60654743">
    <w:abstractNumId w:val="13"/>
  </w:num>
  <w:num w:numId="5" w16cid:durableId="613246314">
    <w:abstractNumId w:val="0"/>
  </w:num>
  <w:num w:numId="6" w16cid:durableId="1967999992">
    <w:abstractNumId w:val="2"/>
  </w:num>
  <w:num w:numId="7" w16cid:durableId="1534346210">
    <w:abstractNumId w:val="17"/>
  </w:num>
  <w:num w:numId="8" w16cid:durableId="997727876">
    <w:abstractNumId w:val="14"/>
  </w:num>
  <w:num w:numId="9" w16cid:durableId="1452896953">
    <w:abstractNumId w:val="5"/>
  </w:num>
  <w:num w:numId="10" w16cid:durableId="818812546">
    <w:abstractNumId w:val="8"/>
  </w:num>
  <w:num w:numId="11" w16cid:durableId="1044062431">
    <w:abstractNumId w:val="22"/>
  </w:num>
  <w:num w:numId="12" w16cid:durableId="2007198681">
    <w:abstractNumId w:val="3"/>
  </w:num>
  <w:num w:numId="13" w16cid:durableId="1929654139">
    <w:abstractNumId w:val="15"/>
  </w:num>
  <w:num w:numId="14" w16cid:durableId="1754476075">
    <w:abstractNumId w:val="16"/>
  </w:num>
  <w:num w:numId="15" w16cid:durableId="1911384222">
    <w:abstractNumId w:val="9"/>
  </w:num>
  <w:num w:numId="16" w16cid:durableId="1591507862">
    <w:abstractNumId w:val="7"/>
  </w:num>
  <w:num w:numId="17" w16cid:durableId="2133673875">
    <w:abstractNumId w:val="21"/>
  </w:num>
  <w:num w:numId="18" w16cid:durableId="1613050123">
    <w:abstractNumId w:val="1"/>
  </w:num>
  <w:num w:numId="19" w16cid:durableId="1460875268">
    <w:abstractNumId w:val="6"/>
  </w:num>
  <w:num w:numId="20" w16cid:durableId="1622834402">
    <w:abstractNumId w:val="10"/>
  </w:num>
  <w:num w:numId="21" w16cid:durableId="1981616649">
    <w:abstractNumId w:val="20"/>
  </w:num>
  <w:num w:numId="22" w16cid:durableId="1971089185">
    <w:abstractNumId w:val="4"/>
  </w:num>
  <w:num w:numId="23" w16cid:durableId="1479109363">
    <w:abstractNumId w:val="18"/>
  </w:num>
  <w:num w:numId="24" w16cid:durableId="93945754">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tariina Kärsten - JUSTDIGI">
    <w15:presenceInfo w15:providerId="AD" w15:userId="S::katariina.karsten@justdigi.ee::68186ada-2893-4ef6-a103-bd414b9ef0da"/>
  </w15:person>
  <w15:person w15:author="Birgit Hermann - JUSTDIGI">
    <w15:presenceInfo w15:providerId="AD" w15:userId="S::birgit.hermann@justdigi.ee::12975080-074a-4b35-97f1-9ed66718a8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5AF8"/>
    <w:rsid w:val="000008F5"/>
    <w:rsid w:val="00000BE1"/>
    <w:rsid w:val="000014A2"/>
    <w:rsid w:val="000018E0"/>
    <w:rsid w:val="00001A8B"/>
    <w:rsid w:val="00002AC6"/>
    <w:rsid w:val="00003374"/>
    <w:rsid w:val="00003939"/>
    <w:rsid w:val="000065EC"/>
    <w:rsid w:val="00006BD5"/>
    <w:rsid w:val="00010C7E"/>
    <w:rsid w:val="00011129"/>
    <w:rsid w:val="00012046"/>
    <w:rsid w:val="0001219B"/>
    <w:rsid w:val="000121C7"/>
    <w:rsid w:val="00013669"/>
    <w:rsid w:val="00014A62"/>
    <w:rsid w:val="0001691C"/>
    <w:rsid w:val="00016E03"/>
    <w:rsid w:val="000173DC"/>
    <w:rsid w:val="00020252"/>
    <w:rsid w:val="00020270"/>
    <w:rsid w:val="0002339D"/>
    <w:rsid w:val="00024AA6"/>
    <w:rsid w:val="0002538F"/>
    <w:rsid w:val="00025C0A"/>
    <w:rsid w:val="00026DC4"/>
    <w:rsid w:val="00026EA0"/>
    <w:rsid w:val="00030AF6"/>
    <w:rsid w:val="00032264"/>
    <w:rsid w:val="0003333E"/>
    <w:rsid w:val="000334EE"/>
    <w:rsid w:val="00033D2F"/>
    <w:rsid w:val="00036871"/>
    <w:rsid w:val="00036AC2"/>
    <w:rsid w:val="00036FA6"/>
    <w:rsid w:val="00037110"/>
    <w:rsid w:val="00037388"/>
    <w:rsid w:val="00037FC3"/>
    <w:rsid w:val="00040E67"/>
    <w:rsid w:val="00041B8F"/>
    <w:rsid w:val="000420FA"/>
    <w:rsid w:val="00042519"/>
    <w:rsid w:val="00043246"/>
    <w:rsid w:val="000436A0"/>
    <w:rsid w:val="0004408F"/>
    <w:rsid w:val="000441EA"/>
    <w:rsid w:val="00044571"/>
    <w:rsid w:val="00045D64"/>
    <w:rsid w:val="00047CA0"/>
    <w:rsid w:val="000503FE"/>
    <w:rsid w:val="000513EB"/>
    <w:rsid w:val="000524EF"/>
    <w:rsid w:val="000535A3"/>
    <w:rsid w:val="0005466C"/>
    <w:rsid w:val="00054D6D"/>
    <w:rsid w:val="00055763"/>
    <w:rsid w:val="00055E21"/>
    <w:rsid w:val="000566A5"/>
    <w:rsid w:val="00056F82"/>
    <w:rsid w:val="000578F4"/>
    <w:rsid w:val="0006117A"/>
    <w:rsid w:val="00061DA6"/>
    <w:rsid w:val="00066795"/>
    <w:rsid w:val="0006688E"/>
    <w:rsid w:val="000668B7"/>
    <w:rsid w:val="0006737A"/>
    <w:rsid w:val="000705BD"/>
    <w:rsid w:val="00071E67"/>
    <w:rsid w:val="00073851"/>
    <w:rsid w:val="00077205"/>
    <w:rsid w:val="00077DF2"/>
    <w:rsid w:val="00077E44"/>
    <w:rsid w:val="000803CD"/>
    <w:rsid w:val="000805FD"/>
    <w:rsid w:val="00081B1C"/>
    <w:rsid w:val="00083026"/>
    <w:rsid w:val="00083D26"/>
    <w:rsid w:val="00084E4F"/>
    <w:rsid w:val="00085371"/>
    <w:rsid w:val="00085C23"/>
    <w:rsid w:val="00086064"/>
    <w:rsid w:val="00086BE0"/>
    <w:rsid w:val="00087059"/>
    <w:rsid w:val="000871FF"/>
    <w:rsid w:val="000875BB"/>
    <w:rsid w:val="00087E7B"/>
    <w:rsid w:val="00091668"/>
    <w:rsid w:val="00092005"/>
    <w:rsid w:val="000937BF"/>
    <w:rsid w:val="00093F27"/>
    <w:rsid w:val="0009533E"/>
    <w:rsid w:val="00095711"/>
    <w:rsid w:val="00095FEB"/>
    <w:rsid w:val="00096041"/>
    <w:rsid w:val="000A0779"/>
    <w:rsid w:val="000A1736"/>
    <w:rsid w:val="000A2513"/>
    <w:rsid w:val="000A2F04"/>
    <w:rsid w:val="000A3474"/>
    <w:rsid w:val="000A3E7C"/>
    <w:rsid w:val="000A40ED"/>
    <w:rsid w:val="000A4870"/>
    <w:rsid w:val="000A492C"/>
    <w:rsid w:val="000A63AD"/>
    <w:rsid w:val="000A6FCD"/>
    <w:rsid w:val="000A7DCB"/>
    <w:rsid w:val="000B08FA"/>
    <w:rsid w:val="000B1DFA"/>
    <w:rsid w:val="000B2543"/>
    <w:rsid w:val="000B25C6"/>
    <w:rsid w:val="000B2C7C"/>
    <w:rsid w:val="000B2FC9"/>
    <w:rsid w:val="000B30D4"/>
    <w:rsid w:val="000B3D0C"/>
    <w:rsid w:val="000B54A4"/>
    <w:rsid w:val="000B5C72"/>
    <w:rsid w:val="000B7723"/>
    <w:rsid w:val="000C0D3F"/>
    <w:rsid w:val="000C1152"/>
    <w:rsid w:val="000C40E2"/>
    <w:rsid w:val="000C4D88"/>
    <w:rsid w:val="000C5376"/>
    <w:rsid w:val="000C56CC"/>
    <w:rsid w:val="000C69FC"/>
    <w:rsid w:val="000C6EBB"/>
    <w:rsid w:val="000C7EEF"/>
    <w:rsid w:val="000D12DD"/>
    <w:rsid w:val="000D28E5"/>
    <w:rsid w:val="000D2B41"/>
    <w:rsid w:val="000D2FB6"/>
    <w:rsid w:val="000D3C3A"/>
    <w:rsid w:val="000D41EA"/>
    <w:rsid w:val="000D59BC"/>
    <w:rsid w:val="000D6534"/>
    <w:rsid w:val="000D6D0B"/>
    <w:rsid w:val="000D6DEF"/>
    <w:rsid w:val="000D78A4"/>
    <w:rsid w:val="000E02D7"/>
    <w:rsid w:val="000E1202"/>
    <w:rsid w:val="000E2AD0"/>
    <w:rsid w:val="000E4225"/>
    <w:rsid w:val="000E45A1"/>
    <w:rsid w:val="000E482F"/>
    <w:rsid w:val="000E6A4E"/>
    <w:rsid w:val="000F0042"/>
    <w:rsid w:val="000F127C"/>
    <w:rsid w:val="000F13F3"/>
    <w:rsid w:val="000F18E3"/>
    <w:rsid w:val="000F19EE"/>
    <w:rsid w:val="000F1AE7"/>
    <w:rsid w:val="000F2113"/>
    <w:rsid w:val="000F2124"/>
    <w:rsid w:val="000F26E3"/>
    <w:rsid w:val="000F2BCC"/>
    <w:rsid w:val="000F303C"/>
    <w:rsid w:val="000F40FF"/>
    <w:rsid w:val="000F65DB"/>
    <w:rsid w:val="000F79CE"/>
    <w:rsid w:val="00100097"/>
    <w:rsid w:val="001011E3"/>
    <w:rsid w:val="001020DC"/>
    <w:rsid w:val="001027FB"/>
    <w:rsid w:val="00102F4C"/>
    <w:rsid w:val="001035A3"/>
    <w:rsid w:val="0010495C"/>
    <w:rsid w:val="00105258"/>
    <w:rsid w:val="001064BC"/>
    <w:rsid w:val="00106A1D"/>
    <w:rsid w:val="001078C3"/>
    <w:rsid w:val="00110810"/>
    <w:rsid w:val="00110947"/>
    <w:rsid w:val="00110ACD"/>
    <w:rsid w:val="001118F0"/>
    <w:rsid w:val="0011246A"/>
    <w:rsid w:val="001138F0"/>
    <w:rsid w:val="001139C8"/>
    <w:rsid w:val="00114A38"/>
    <w:rsid w:val="00115046"/>
    <w:rsid w:val="00116EE0"/>
    <w:rsid w:val="00117E66"/>
    <w:rsid w:val="001239EF"/>
    <w:rsid w:val="00123AB4"/>
    <w:rsid w:val="00123C64"/>
    <w:rsid w:val="00123D98"/>
    <w:rsid w:val="00124E73"/>
    <w:rsid w:val="0012635F"/>
    <w:rsid w:val="001263CB"/>
    <w:rsid w:val="00126464"/>
    <w:rsid w:val="00132188"/>
    <w:rsid w:val="00132CB1"/>
    <w:rsid w:val="00132EE6"/>
    <w:rsid w:val="0013347C"/>
    <w:rsid w:val="00133934"/>
    <w:rsid w:val="00133AD2"/>
    <w:rsid w:val="00133BE0"/>
    <w:rsid w:val="001352F9"/>
    <w:rsid w:val="0013591A"/>
    <w:rsid w:val="001374B5"/>
    <w:rsid w:val="0014189D"/>
    <w:rsid w:val="001421C8"/>
    <w:rsid w:val="0014343E"/>
    <w:rsid w:val="00143660"/>
    <w:rsid w:val="001449DB"/>
    <w:rsid w:val="0014578F"/>
    <w:rsid w:val="00145BCA"/>
    <w:rsid w:val="00146BDE"/>
    <w:rsid w:val="00147443"/>
    <w:rsid w:val="00147A35"/>
    <w:rsid w:val="00151D29"/>
    <w:rsid w:val="00154DFE"/>
    <w:rsid w:val="00156372"/>
    <w:rsid w:val="0015641E"/>
    <w:rsid w:val="0015675B"/>
    <w:rsid w:val="001573C9"/>
    <w:rsid w:val="00160D0E"/>
    <w:rsid w:val="001616C1"/>
    <w:rsid w:val="001619B2"/>
    <w:rsid w:val="001630E1"/>
    <w:rsid w:val="001632C9"/>
    <w:rsid w:val="00163C0F"/>
    <w:rsid w:val="001644F7"/>
    <w:rsid w:val="00166EA4"/>
    <w:rsid w:val="00170766"/>
    <w:rsid w:val="001737A7"/>
    <w:rsid w:val="00174029"/>
    <w:rsid w:val="00174620"/>
    <w:rsid w:val="00174B0B"/>
    <w:rsid w:val="00176479"/>
    <w:rsid w:val="00180082"/>
    <w:rsid w:val="00180AAC"/>
    <w:rsid w:val="00180EEC"/>
    <w:rsid w:val="00181CC7"/>
    <w:rsid w:val="00181E9F"/>
    <w:rsid w:val="00182135"/>
    <w:rsid w:val="001825CC"/>
    <w:rsid w:val="00182706"/>
    <w:rsid w:val="00182DDD"/>
    <w:rsid w:val="00182FCE"/>
    <w:rsid w:val="001859AD"/>
    <w:rsid w:val="00185B0A"/>
    <w:rsid w:val="00186DB9"/>
    <w:rsid w:val="00187A67"/>
    <w:rsid w:val="00187F0C"/>
    <w:rsid w:val="00190066"/>
    <w:rsid w:val="001909B9"/>
    <w:rsid w:val="00190C90"/>
    <w:rsid w:val="001915EB"/>
    <w:rsid w:val="001916D3"/>
    <w:rsid w:val="00193481"/>
    <w:rsid w:val="001936C2"/>
    <w:rsid w:val="00194BFD"/>
    <w:rsid w:val="00195460"/>
    <w:rsid w:val="00196F96"/>
    <w:rsid w:val="00197C23"/>
    <w:rsid w:val="001A0ACD"/>
    <w:rsid w:val="001A0CB6"/>
    <w:rsid w:val="001A1E7F"/>
    <w:rsid w:val="001A1ED1"/>
    <w:rsid w:val="001A22DE"/>
    <w:rsid w:val="001A23DA"/>
    <w:rsid w:val="001A2D03"/>
    <w:rsid w:val="001A7BC8"/>
    <w:rsid w:val="001A7ED8"/>
    <w:rsid w:val="001B0DC9"/>
    <w:rsid w:val="001B1522"/>
    <w:rsid w:val="001B1D04"/>
    <w:rsid w:val="001B445C"/>
    <w:rsid w:val="001B49EF"/>
    <w:rsid w:val="001B65FC"/>
    <w:rsid w:val="001B66D1"/>
    <w:rsid w:val="001B763A"/>
    <w:rsid w:val="001C0574"/>
    <w:rsid w:val="001C1388"/>
    <w:rsid w:val="001C199A"/>
    <w:rsid w:val="001C1C46"/>
    <w:rsid w:val="001C21F5"/>
    <w:rsid w:val="001C2D22"/>
    <w:rsid w:val="001C6098"/>
    <w:rsid w:val="001D0B5C"/>
    <w:rsid w:val="001D21EB"/>
    <w:rsid w:val="001D2B68"/>
    <w:rsid w:val="001D37EE"/>
    <w:rsid w:val="001D3C83"/>
    <w:rsid w:val="001D4FA8"/>
    <w:rsid w:val="001D6271"/>
    <w:rsid w:val="001D7A52"/>
    <w:rsid w:val="001E04AE"/>
    <w:rsid w:val="001E1201"/>
    <w:rsid w:val="001E2BA0"/>
    <w:rsid w:val="001E3B2F"/>
    <w:rsid w:val="001F1396"/>
    <w:rsid w:val="001F13A5"/>
    <w:rsid w:val="001F15D3"/>
    <w:rsid w:val="001F22A9"/>
    <w:rsid w:val="001F2C7A"/>
    <w:rsid w:val="001F42D7"/>
    <w:rsid w:val="001F66CE"/>
    <w:rsid w:val="001F7D43"/>
    <w:rsid w:val="00201EC4"/>
    <w:rsid w:val="002022F9"/>
    <w:rsid w:val="00202757"/>
    <w:rsid w:val="002039E4"/>
    <w:rsid w:val="00204031"/>
    <w:rsid w:val="00205A21"/>
    <w:rsid w:val="00205F85"/>
    <w:rsid w:val="002065CA"/>
    <w:rsid w:val="00206695"/>
    <w:rsid w:val="002069DD"/>
    <w:rsid w:val="00207037"/>
    <w:rsid w:val="00207606"/>
    <w:rsid w:val="002079AF"/>
    <w:rsid w:val="00207D39"/>
    <w:rsid w:val="00211300"/>
    <w:rsid w:val="00211BE2"/>
    <w:rsid w:val="00212043"/>
    <w:rsid w:val="002132D4"/>
    <w:rsid w:val="002139E4"/>
    <w:rsid w:val="002151A3"/>
    <w:rsid w:val="002157C4"/>
    <w:rsid w:val="0021601D"/>
    <w:rsid w:val="00216666"/>
    <w:rsid w:val="00220334"/>
    <w:rsid w:val="0022052F"/>
    <w:rsid w:val="002209C3"/>
    <w:rsid w:val="00220FFF"/>
    <w:rsid w:val="00221071"/>
    <w:rsid w:val="00221AB1"/>
    <w:rsid w:val="00221F71"/>
    <w:rsid w:val="00222FDD"/>
    <w:rsid w:val="00224AF1"/>
    <w:rsid w:val="00226C93"/>
    <w:rsid w:val="00227AB0"/>
    <w:rsid w:val="00230810"/>
    <w:rsid w:val="0023088C"/>
    <w:rsid w:val="0023124C"/>
    <w:rsid w:val="00231EBA"/>
    <w:rsid w:val="00231F5B"/>
    <w:rsid w:val="002338CC"/>
    <w:rsid w:val="00234649"/>
    <w:rsid w:val="00235B6E"/>
    <w:rsid w:val="00235B78"/>
    <w:rsid w:val="00236066"/>
    <w:rsid w:val="002368B2"/>
    <w:rsid w:val="0024013F"/>
    <w:rsid w:val="00240260"/>
    <w:rsid w:val="00241069"/>
    <w:rsid w:val="00241511"/>
    <w:rsid w:val="00241DD7"/>
    <w:rsid w:val="00242947"/>
    <w:rsid w:val="00243A5A"/>
    <w:rsid w:val="00243B73"/>
    <w:rsid w:val="002448B5"/>
    <w:rsid w:val="00244C0B"/>
    <w:rsid w:val="00245401"/>
    <w:rsid w:val="0024635C"/>
    <w:rsid w:val="00246482"/>
    <w:rsid w:val="00247319"/>
    <w:rsid w:val="00247E9E"/>
    <w:rsid w:val="0025112B"/>
    <w:rsid w:val="0025119B"/>
    <w:rsid w:val="00252198"/>
    <w:rsid w:val="00252D11"/>
    <w:rsid w:val="002535F0"/>
    <w:rsid w:val="00253C83"/>
    <w:rsid w:val="0025548E"/>
    <w:rsid w:val="002560F8"/>
    <w:rsid w:val="00256187"/>
    <w:rsid w:val="002603FF"/>
    <w:rsid w:val="00260D18"/>
    <w:rsid w:val="002636E7"/>
    <w:rsid w:val="0026507C"/>
    <w:rsid w:val="00267AA6"/>
    <w:rsid w:val="00270772"/>
    <w:rsid w:val="00270BDC"/>
    <w:rsid w:val="00270FFB"/>
    <w:rsid w:val="00271714"/>
    <w:rsid w:val="00273C0B"/>
    <w:rsid w:val="00274375"/>
    <w:rsid w:val="00275182"/>
    <w:rsid w:val="0027521D"/>
    <w:rsid w:val="00275272"/>
    <w:rsid w:val="002759A7"/>
    <w:rsid w:val="00275F5C"/>
    <w:rsid w:val="002762BD"/>
    <w:rsid w:val="002763FC"/>
    <w:rsid w:val="00276B30"/>
    <w:rsid w:val="00276D6D"/>
    <w:rsid w:val="002777A4"/>
    <w:rsid w:val="00281790"/>
    <w:rsid w:val="00282381"/>
    <w:rsid w:val="00282F81"/>
    <w:rsid w:val="002833C4"/>
    <w:rsid w:val="00284759"/>
    <w:rsid w:val="00284B1A"/>
    <w:rsid w:val="002850A1"/>
    <w:rsid w:val="00285C80"/>
    <w:rsid w:val="00286C25"/>
    <w:rsid w:val="00287711"/>
    <w:rsid w:val="002879FB"/>
    <w:rsid w:val="00290105"/>
    <w:rsid w:val="0029247E"/>
    <w:rsid w:val="00292CD5"/>
    <w:rsid w:val="002934F0"/>
    <w:rsid w:val="00293FE3"/>
    <w:rsid w:val="002940FC"/>
    <w:rsid w:val="0029430E"/>
    <w:rsid w:val="00296A67"/>
    <w:rsid w:val="0029716A"/>
    <w:rsid w:val="002A0845"/>
    <w:rsid w:val="002A4BAD"/>
    <w:rsid w:val="002A4C7C"/>
    <w:rsid w:val="002A508A"/>
    <w:rsid w:val="002A657F"/>
    <w:rsid w:val="002A6C4A"/>
    <w:rsid w:val="002A7556"/>
    <w:rsid w:val="002A78A7"/>
    <w:rsid w:val="002B01F7"/>
    <w:rsid w:val="002B0BD6"/>
    <w:rsid w:val="002B0F5A"/>
    <w:rsid w:val="002B3223"/>
    <w:rsid w:val="002B3727"/>
    <w:rsid w:val="002B3808"/>
    <w:rsid w:val="002B3DA9"/>
    <w:rsid w:val="002B4100"/>
    <w:rsid w:val="002B597B"/>
    <w:rsid w:val="002C077C"/>
    <w:rsid w:val="002C2730"/>
    <w:rsid w:val="002C3CE5"/>
    <w:rsid w:val="002C5040"/>
    <w:rsid w:val="002C57B0"/>
    <w:rsid w:val="002C5C4D"/>
    <w:rsid w:val="002C7545"/>
    <w:rsid w:val="002D1230"/>
    <w:rsid w:val="002D2399"/>
    <w:rsid w:val="002D3486"/>
    <w:rsid w:val="002D4358"/>
    <w:rsid w:val="002D44B5"/>
    <w:rsid w:val="002D4517"/>
    <w:rsid w:val="002D7259"/>
    <w:rsid w:val="002D79A2"/>
    <w:rsid w:val="002D7CEB"/>
    <w:rsid w:val="002E0039"/>
    <w:rsid w:val="002E06F5"/>
    <w:rsid w:val="002E0891"/>
    <w:rsid w:val="002E0EDA"/>
    <w:rsid w:val="002E0FC3"/>
    <w:rsid w:val="002E114F"/>
    <w:rsid w:val="002E1A65"/>
    <w:rsid w:val="002E251C"/>
    <w:rsid w:val="002E32A9"/>
    <w:rsid w:val="002E5090"/>
    <w:rsid w:val="002E525B"/>
    <w:rsid w:val="002E53FE"/>
    <w:rsid w:val="002E5500"/>
    <w:rsid w:val="002E5F75"/>
    <w:rsid w:val="002F000E"/>
    <w:rsid w:val="002F00CB"/>
    <w:rsid w:val="002F0D34"/>
    <w:rsid w:val="002F0FF3"/>
    <w:rsid w:val="002F2EBE"/>
    <w:rsid w:val="002F2F4E"/>
    <w:rsid w:val="002F3261"/>
    <w:rsid w:val="002F3430"/>
    <w:rsid w:val="002F394B"/>
    <w:rsid w:val="002F3B25"/>
    <w:rsid w:val="002F72EF"/>
    <w:rsid w:val="002F7A1D"/>
    <w:rsid w:val="00300829"/>
    <w:rsid w:val="003009CB"/>
    <w:rsid w:val="00300A61"/>
    <w:rsid w:val="003012E1"/>
    <w:rsid w:val="0030246B"/>
    <w:rsid w:val="0030391F"/>
    <w:rsid w:val="003043E5"/>
    <w:rsid w:val="003066F3"/>
    <w:rsid w:val="00310CE2"/>
    <w:rsid w:val="00310D92"/>
    <w:rsid w:val="00312D10"/>
    <w:rsid w:val="003134AD"/>
    <w:rsid w:val="00314109"/>
    <w:rsid w:val="003145BD"/>
    <w:rsid w:val="003155E6"/>
    <w:rsid w:val="00315ECB"/>
    <w:rsid w:val="00316662"/>
    <w:rsid w:val="003201EC"/>
    <w:rsid w:val="00320D30"/>
    <w:rsid w:val="00321060"/>
    <w:rsid w:val="0032106A"/>
    <w:rsid w:val="003210D1"/>
    <w:rsid w:val="00321438"/>
    <w:rsid w:val="0032189A"/>
    <w:rsid w:val="00321AF9"/>
    <w:rsid w:val="00321CCF"/>
    <w:rsid w:val="00321D10"/>
    <w:rsid w:val="00322686"/>
    <w:rsid w:val="00323A20"/>
    <w:rsid w:val="0032457E"/>
    <w:rsid w:val="003313CE"/>
    <w:rsid w:val="0033151B"/>
    <w:rsid w:val="00331DF6"/>
    <w:rsid w:val="0033468B"/>
    <w:rsid w:val="00334FE3"/>
    <w:rsid w:val="00336CBC"/>
    <w:rsid w:val="00337A61"/>
    <w:rsid w:val="00337BE3"/>
    <w:rsid w:val="00340D14"/>
    <w:rsid w:val="0034177A"/>
    <w:rsid w:val="0034271B"/>
    <w:rsid w:val="00342D13"/>
    <w:rsid w:val="0034356A"/>
    <w:rsid w:val="0034410C"/>
    <w:rsid w:val="003461EA"/>
    <w:rsid w:val="00346E62"/>
    <w:rsid w:val="00350108"/>
    <w:rsid w:val="00350618"/>
    <w:rsid w:val="003506E2"/>
    <w:rsid w:val="00351758"/>
    <w:rsid w:val="003517CD"/>
    <w:rsid w:val="00353FF8"/>
    <w:rsid w:val="003569B4"/>
    <w:rsid w:val="00356C28"/>
    <w:rsid w:val="00357159"/>
    <w:rsid w:val="00357258"/>
    <w:rsid w:val="0035739B"/>
    <w:rsid w:val="00360370"/>
    <w:rsid w:val="00360628"/>
    <w:rsid w:val="00363798"/>
    <w:rsid w:val="00363BEE"/>
    <w:rsid w:val="00364AE1"/>
    <w:rsid w:val="00366828"/>
    <w:rsid w:val="00366F86"/>
    <w:rsid w:val="0036783B"/>
    <w:rsid w:val="003700AD"/>
    <w:rsid w:val="00372DCC"/>
    <w:rsid w:val="00372F0A"/>
    <w:rsid w:val="003746F3"/>
    <w:rsid w:val="00374B94"/>
    <w:rsid w:val="00374FA2"/>
    <w:rsid w:val="00377559"/>
    <w:rsid w:val="003803C5"/>
    <w:rsid w:val="00380C78"/>
    <w:rsid w:val="0038117D"/>
    <w:rsid w:val="0038281D"/>
    <w:rsid w:val="00384DF6"/>
    <w:rsid w:val="003859DC"/>
    <w:rsid w:val="00386107"/>
    <w:rsid w:val="00386687"/>
    <w:rsid w:val="00387E72"/>
    <w:rsid w:val="003908F3"/>
    <w:rsid w:val="00390B56"/>
    <w:rsid w:val="00391E13"/>
    <w:rsid w:val="003923A3"/>
    <w:rsid w:val="00392B9E"/>
    <w:rsid w:val="00393CB6"/>
    <w:rsid w:val="003941DA"/>
    <w:rsid w:val="0039486C"/>
    <w:rsid w:val="00396A97"/>
    <w:rsid w:val="00397137"/>
    <w:rsid w:val="003A06E4"/>
    <w:rsid w:val="003A086B"/>
    <w:rsid w:val="003A1637"/>
    <w:rsid w:val="003A1648"/>
    <w:rsid w:val="003A1F68"/>
    <w:rsid w:val="003A2AE8"/>
    <w:rsid w:val="003A2D39"/>
    <w:rsid w:val="003A3560"/>
    <w:rsid w:val="003A4421"/>
    <w:rsid w:val="003A4692"/>
    <w:rsid w:val="003A54AA"/>
    <w:rsid w:val="003A6439"/>
    <w:rsid w:val="003B04A2"/>
    <w:rsid w:val="003B11D4"/>
    <w:rsid w:val="003B1934"/>
    <w:rsid w:val="003B1E11"/>
    <w:rsid w:val="003B20F0"/>
    <w:rsid w:val="003B3930"/>
    <w:rsid w:val="003B396E"/>
    <w:rsid w:val="003B3FA3"/>
    <w:rsid w:val="003B5880"/>
    <w:rsid w:val="003B5FFA"/>
    <w:rsid w:val="003B617D"/>
    <w:rsid w:val="003B6596"/>
    <w:rsid w:val="003B6E47"/>
    <w:rsid w:val="003B71C7"/>
    <w:rsid w:val="003C0BA8"/>
    <w:rsid w:val="003C1538"/>
    <w:rsid w:val="003C1656"/>
    <w:rsid w:val="003C2E77"/>
    <w:rsid w:val="003C2F07"/>
    <w:rsid w:val="003C3823"/>
    <w:rsid w:val="003C42B5"/>
    <w:rsid w:val="003C5203"/>
    <w:rsid w:val="003C55C7"/>
    <w:rsid w:val="003C5798"/>
    <w:rsid w:val="003C5DA8"/>
    <w:rsid w:val="003C6149"/>
    <w:rsid w:val="003C66DF"/>
    <w:rsid w:val="003C6B7D"/>
    <w:rsid w:val="003C7E3A"/>
    <w:rsid w:val="003D1C6B"/>
    <w:rsid w:val="003D27F0"/>
    <w:rsid w:val="003D3BF4"/>
    <w:rsid w:val="003D4CCA"/>
    <w:rsid w:val="003D4F55"/>
    <w:rsid w:val="003D5237"/>
    <w:rsid w:val="003D58E5"/>
    <w:rsid w:val="003D7076"/>
    <w:rsid w:val="003E11E8"/>
    <w:rsid w:val="003E1348"/>
    <w:rsid w:val="003E2538"/>
    <w:rsid w:val="003E27D8"/>
    <w:rsid w:val="003E3DC6"/>
    <w:rsid w:val="003E5DE7"/>
    <w:rsid w:val="003E6783"/>
    <w:rsid w:val="003F1181"/>
    <w:rsid w:val="003F13A9"/>
    <w:rsid w:val="003F14EC"/>
    <w:rsid w:val="003F210E"/>
    <w:rsid w:val="003F2CAF"/>
    <w:rsid w:val="003F4018"/>
    <w:rsid w:val="003F4308"/>
    <w:rsid w:val="003F44F2"/>
    <w:rsid w:val="003F46C8"/>
    <w:rsid w:val="003F5BD2"/>
    <w:rsid w:val="003F5EA2"/>
    <w:rsid w:val="003F604F"/>
    <w:rsid w:val="003F620F"/>
    <w:rsid w:val="003F6E0B"/>
    <w:rsid w:val="003F6FBD"/>
    <w:rsid w:val="003F78E3"/>
    <w:rsid w:val="003F7A11"/>
    <w:rsid w:val="003F7BF5"/>
    <w:rsid w:val="00401164"/>
    <w:rsid w:val="0040233B"/>
    <w:rsid w:val="004036A3"/>
    <w:rsid w:val="00404A61"/>
    <w:rsid w:val="00406E16"/>
    <w:rsid w:val="00407D38"/>
    <w:rsid w:val="00410BEA"/>
    <w:rsid w:val="004115EA"/>
    <w:rsid w:val="004137E2"/>
    <w:rsid w:val="00413B1D"/>
    <w:rsid w:val="00413C9C"/>
    <w:rsid w:val="00414950"/>
    <w:rsid w:val="0041742A"/>
    <w:rsid w:val="0041760E"/>
    <w:rsid w:val="004177D0"/>
    <w:rsid w:val="00417B10"/>
    <w:rsid w:val="00417C11"/>
    <w:rsid w:val="004204F7"/>
    <w:rsid w:val="004213E0"/>
    <w:rsid w:val="0042173C"/>
    <w:rsid w:val="00421CC7"/>
    <w:rsid w:val="00421D46"/>
    <w:rsid w:val="00421FEC"/>
    <w:rsid w:val="00423656"/>
    <w:rsid w:val="00424249"/>
    <w:rsid w:val="004256F8"/>
    <w:rsid w:val="0042581F"/>
    <w:rsid w:val="00425EF3"/>
    <w:rsid w:val="0042674A"/>
    <w:rsid w:val="00426FCC"/>
    <w:rsid w:val="00427268"/>
    <w:rsid w:val="00432079"/>
    <w:rsid w:val="0043232B"/>
    <w:rsid w:val="00434827"/>
    <w:rsid w:val="00437CC4"/>
    <w:rsid w:val="0044053D"/>
    <w:rsid w:val="00441C78"/>
    <w:rsid w:val="0044207C"/>
    <w:rsid w:val="00442AD9"/>
    <w:rsid w:val="004432AE"/>
    <w:rsid w:val="00443C62"/>
    <w:rsid w:val="0044458D"/>
    <w:rsid w:val="004448CA"/>
    <w:rsid w:val="00444B89"/>
    <w:rsid w:val="004455FD"/>
    <w:rsid w:val="00445830"/>
    <w:rsid w:val="00445EAF"/>
    <w:rsid w:val="00447D20"/>
    <w:rsid w:val="00452CB7"/>
    <w:rsid w:val="004534BC"/>
    <w:rsid w:val="00457958"/>
    <w:rsid w:val="00457C23"/>
    <w:rsid w:val="00460FAF"/>
    <w:rsid w:val="00461E6F"/>
    <w:rsid w:val="0046292B"/>
    <w:rsid w:val="00463B05"/>
    <w:rsid w:val="0046451D"/>
    <w:rsid w:val="00464A9F"/>
    <w:rsid w:val="004652D3"/>
    <w:rsid w:val="00466512"/>
    <w:rsid w:val="00466803"/>
    <w:rsid w:val="00466944"/>
    <w:rsid w:val="00466D68"/>
    <w:rsid w:val="004678F3"/>
    <w:rsid w:val="00467EF1"/>
    <w:rsid w:val="00473911"/>
    <w:rsid w:val="0048047E"/>
    <w:rsid w:val="004806A8"/>
    <w:rsid w:val="00482CCF"/>
    <w:rsid w:val="004831D3"/>
    <w:rsid w:val="004836FA"/>
    <w:rsid w:val="00483EE5"/>
    <w:rsid w:val="00484181"/>
    <w:rsid w:val="004845B0"/>
    <w:rsid w:val="00485532"/>
    <w:rsid w:val="00487C4A"/>
    <w:rsid w:val="004902B1"/>
    <w:rsid w:val="00492B8E"/>
    <w:rsid w:val="00493BB1"/>
    <w:rsid w:val="004978BE"/>
    <w:rsid w:val="004A0C45"/>
    <w:rsid w:val="004A1659"/>
    <w:rsid w:val="004A1B12"/>
    <w:rsid w:val="004A2429"/>
    <w:rsid w:val="004A2D6D"/>
    <w:rsid w:val="004A554B"/>
    <w:rsid w:val="004A5C33"/>
    <w:rsid w:val="004A645A"/>
    <w:rsid w:val="004A6DBE"/>
    <w:rsid w:val="004A6DFF"/>
    <w:rsid w:val="004A7206"/>
    <w:rsid w:val="004A7936"/>
    <w:rsid w:val="004A7B82"/>
    <w:rsid w:val="004B0147"/>
    <w:rsid w:val="004B0F8D"/>
    <w:rsid w:val="004B1590"/>
    <w:rsid w:val="004B1E2A"/>
    <w:rsid w:val="004B364E"/>
    <w:rsid w:val="004B3F95"/>
    <w:rsid w:val="004B55B6"/>
    <w:rsid w:val="004B5CBF"/>
    <w:rsid w:val="004B5DB9"/>
    <w:rsid w:val="004B639C"/>
    <w:rsid w:val="004B68B3"/>
    <w:rsid w:val="004B7A03"/>
    <w:rsid w:val="004B7B60"/>
    <w:rsid w:val="004C0E15"/>
    <w:rsid w:val="004C0E76"/>
    <w:rsid w:val="004C0F64"/>
    <w:rsid w:val="004C1A77"/>
    <w:rsid w:val="004C3A94"/>
    <w:rsid w:val="004C4967"/>
    <w:rsid w:val="004C496A"/>
    <w:rsid w:val="004C5585"/>
    <w:rsid w:val="004C5A8A"/>
    <w:rsid w:val="004C6899"/>
    <w:rsid w:val="004C7168"/>
    <w:rsid w:val="004C76A2"/>
    <w:rsid w:val="004CDF3F"/>
    <w:rsid w:val="004D0B57"/>
    <w:rsid w:val="004D1339"/>
    <w:rsid w:val="004D182B"/>
    <w:rsid w:val="004D19A3"/>
    <w:rsid w:val="004D48BC"/>
    <w:rsid w:val="004D5521"/>
    <w:rsid w:val="004D659B"/>
    <w:rsid w:val="004E017F"/>
    <w:rsid w:val="004E0894"/>
    <w:rsid w:val="004E18CC"/>
    <w:rsid w:val="004E28E0"/>
    <w:rsid w:val="004E343E"/>
    <w:rsid w:val="004E361C"/>
    <w:rsid w:val="004E4034"/>
    <w:rsid w:val="004E4362"/>
    <w:rsid w:val="004E44F2"/>
    <w:rsid w:val="004E5ABF"/>
    <w:rsid w:val="004E7FA0"/>
    <w:rsid w:val="004F13AC"/>
    <w:rsid w:val="004F4699"/>
    <w:rsid w:val="004F4B96"/>
    <w:rsid w:val="004F5F8A"/>
    <w:rsid w:val="004F6104"/>
    <w:rsid w:val="004F6218"/>
    <w:rsid w:val="004F6AE8"/>
    <w:rsid w:val="00500479"/>
    <w:rsid w:val="005010F5"/>
    <w:rsid w:val="0050125D"/>
    <w:rsid w:val="0050132B"/>
    <w:rsid w:val="00503A55"/>
    <w:rsid w:val="00503A67"/>
    <w:rsid w:val="00503D0D"/>
    <w:rsid w:val="00503EFE"/>
    <w:rsid w:val="0050400D"/>
    <w:rsid w:val="00504C7C"/>
    <w:rsid w:val="00505ABA"/>
    <w:rsid w:val="00506358"/>
    <w:rsid w:val="00507973"/>
    <w:rsid w:val="00510DF3"/>
    <w:rsid w:val="0051185D"/>
    <w:rsid w:val="00512F45"/>
    <w:rsid w:val="0051388F"/>
    <w:rsid w:val="00514068"/>
    <w:rsid w:val="00515009"/>
    <w:rsid w:val="005152FD"/>
    <w:rsid w:val="00515D65"/>
    <w:rsid w:val="00515DE0"/>
    <w:rsid w:val="005167A9"/>
    <w:rsid w:val="00517316"/>
    <w:rsid w:val="00520366"/>
    <w:rsid w:val="0052041E"/>
    <w:rsid w:val="00522D12"/>
    <w:rsid w:val="00525674"/>
    <w:rsid w:val="00530C2C"/>
    <w:rsid w:val="00531179"/>
    <w:rsid w:val="00531B9B"/>
    <w:rsid w:val="00532089"/>
    <w:rsid w:val="0053236F"/>
    <w:rsid w:val="00533C33"/>
    <w:rsid w:val="00533F18"/>
    <w:rsid w:val="00533F4A"/>
    <w:rsid w:val="00534A3A"/>
    <w:rsid w:val="005352DD"/>
    <w:rsid w:val="00535587"/>
    <w:rsid w:val="00535637"/>
    <w:rsid w:val="005366D6"/>
    <w:rsid w:val="00536DD9"/>
    <w:rsid w:val="00540A48"/>
    <w:rsid w:val="00541552"/>
    <w:rsid w:val="005426D3"/>
    <w:rsid w:val="0054313D"/>
    <w:rsid w:val="0054384A"/>
    <w:rsid w:val="00543B9F"/>
    <w:rsid w:val="00544404"/>
    <w:rsid w:val="00544F08"/>
    <w:rsid w:val="00545438"/>
    <w:rsid w:val="005456A4"/>
    <w:rsid w:val="0054595A"/>
    <w:rsid w:val="00545BC1"/>
    <w:rsid w:val="00547168"/>
    <w:rsid w:val="005524C4"/>
    <w:rsid w:val="00552BAC"/>
    <w:rsid w:val="0055385A"/>
    <w:rsid w:val="00554279"/>
    <w:rsid w:val="005546AC"/>
    <w:rsid w:val="005552EC"/>
    <w:rsid w:val="00555C5C"/>
    <w:rsid w:val="00556FF2"/>
    <w:rsid w:val="00561563"/>
    <w:rsid w:val="00561C9E"/>
    <w:rsid w:val="00562B76"/>
    <w:rsid w:val="00563621"/>
    <w:rsid w:val="00563D5E"/>
    <w:rsid w:val="00564286"/>
    <w:rsid w:val="00564A87"/>
    <w:rsid w:val="00564C5F"/>
    <w:rsid w:val="005669AE"/>
    <w:rsid w:val="00570B49"/>
    <w:rsid w:val="00572FE1"/>
    <w:rsid w:val="00573F60"/>
    <w:rsid w:val="00574F2C"/>
    <w:rsid w:val="0057525F"/>
    <w:rsid w:val="00577E4B"/>
    <w:rsid w:val="00581A94"/>
    <w:rsid w:val="00583502"/>
    <w:rsid w:val="00583C46"/>
    <w:rsid w:val="00584C27"/>
    <w:rsid w:val="00586674"/>
    <w:rsid w:val="00586857"/>
    <w:rsid w:val="00587FB2"/>
    <w:rsid w:val="00590082"/>
    <w:rsid w:val="00590C87"/>
    <w:rsid w:val="00591733"/>
    <w:rsid w:val="00591755"/>
    <w:rsid w:val="0059176F"/>
    <w:rsid w:val="0059555C"/>
    <w:rsid w:val="005962C5"/>
    <w:rsid w:val="005A14D3"/>
    <w:rsid w:val="005A319C"/>
    <w:rsid w:val="005A3431"/>
    <w:rsid w:val="005A354B"/>
    <w:rsid w:val="005A42EF"/>
    <w:rsid w:val="005A7B5E"/>
    <w:rsid w:val="005A7BB8"/>
    <w:rsid w:val="005B04E7"/>
    <w:rsid w:val="005B07E9"/>
    <w:rsid w:val="005B213D"/>
    <w:rsid w:val="005B3B02"/>
    <w:rsid w:val="005B4A2F"/>
    <w:rsid w:val="005B5705"/>
    <w:rsid w:val="005B6136"/>
    <w:rsid w:val="005B62A6"/>
    <w:rsid w:val="005B6B93"/>
    <w:rsid w:val="005C10BB"/>
    <w:rsid w:val="005C3F5E"/>
    <w:rsid w:val="005C48A8"/>
    <w:rsid w:val="005C4B79"/>
    <w:rsid w:val="005C4F3F"/>
    <w:rsid w:val="005C5BB4"/>
    <w:rsid w:val="005D0B36"/>
    <w:rsid w:val="005D10D8"/>
    <w:rsid w:val="005D2454"/>
    <w:rsid w:val="005D36CD"/>
    <w:rsid w:val="005D4382"/>
    <w:rsid w:val="005D6291"/>
    <w:rsid w:val="005D6A18"/>
    <w:rsid w:val="005D6F63"/>
    <w:rsid w:val="005D7874"/>
    <w:rsid w:val="005D78BF"/>
    <w:rsid w:val="005D7AC2"/>
    <w:rsid w:val="005D7EBB"/>
    <w:rsid w:val="005E068B"/>
    <w:rsid w:val="005E15B1"/>
    <w:rsid w:val="005E17A6"/>
    <w:rsid w:val="005E2C5D"/>
    <w:rsid w:val="005E2D72"/>
    <w:rsid w:val="005E42E9"/>
    <w:rsid w:val="005E49C3"/>
    <w:rsid w:val="005E4BB9"/>
    <w:rsid w:val="005E5179"/>
    <w:rsid w:val="005E7795"/>
    <w:rsid w:val="005E79D3"/>
    <w:rsid w:val="005E7E4A"/>
    <w:rsid w:val="005F0861"/>
    <w:rsid w:val="005F0B00"/>
    <w:rsid w:val="005F14B7"/>
    <w:rsid w:val="005F2154"/>
    <w:rsid w:val="005F251A"/>
    <w:rsid w:val="005F2565"/>
    <w:rsid w:val="005F4580"/>
    <w:rsid w:val="005F4D61"/>
    <w:rsid w:val="005F50CE"/>
    <w:rsid w:val="005F660E"/>
    <w:rsid w:val="005F7221"/>
    <w:rsid w:val="00601E1C"/>
    <w:rsid w:val="00602571"/>
    <w:rsid w:val="00602D3F"/>
    <w:rsid w:val="00602ECB"/>
    <w:rsid w:val="00603456"/>
    <w:rsid w:val="006035B3"/>
    <w:rsid w:val="006048C4"/>
    <w:rsid w:val="00604E53"/>
    <w:rsid w:val="00605115"/>
    <w:rsid w:val="00610182"/>
    <w:rsid w:val="00610CF5"/>
    <w:rsid w:val="00610DE9"/>
    <w:rsid w:val="00611F8B"/>
    <w:rsid w:val="006120AE"/>
    <w:rsid w:val="0061324F"/>
    <w:rsid w:val="00613826"/>
    <w:rsid w:val="00615E7F"/>
    <w:rsid w:val="00615FF6"/>
    <w:rsid w:val="0061701C"/>
    <w:rsid w:val="00622426"/>
    <w:rsid w:val="006225C7"/>
    <w:rsid w:val="0062355C"/>
    <w:rsid w:val="0062429C"/>
    <w:rsid w:val="0062469C"/>
    <w:rsid w:val="00624DD2"/>
    <w:rsid w:val="00625820"/>
    <w:rsid w:val="00625B55"/>
    <w:rsid w:val="00625BED"/>
    <w:rsid w:val="00626571"/>
    <w:rsid w:val="00627D8A"/>
    <w:rsid w:val="00627F8B"/>
    <w:rsid w:val="00631287"/>
    <w:rsid w:val="00631499"/>
    <w:rsid w:val="006320F2"/>
    <w:rsid w:val="00632AD7"/>
    <w:rsid w:val="00632FD2"/>
    <w:rsid w:val="006330AB"/>
    <w:rsid w:val="006347D2"/>
    <w:rsid w:val="006349B0"/>
    <w:rsid w:val="00634C16"/>
    <w:rsid w:val="00635886"/>
    <w:rsid w:val="00636518"/>
    <w:rsid w:val="006373A8"/>
    <w:rsid w:val="006401EA"/>
    <w:rsid w:val="00640448"/>
    <w:rsid w:val="006405A6"/>
    <w:rsid w:val="00643CC4"/>
    <w:rsid w:val="00643F55"/>
    <w:rsid w:val="0064462D"/>
    <w:rsid w:val="00644B0C"/>
    <w:rsid w:val="006450AB"/>
    <w:rsid w:val="006457E2"/>
    <w:rsid w:val="00646845"/>
    <w:rsid w:val="00647095"/>
    <w:rsid w:val="006471A5"/>
    <w:rsid w:val="0064725F"/>
    <w:rsid w:val="00651E27"/>
    <w:rsid w:val="00652CEB"/>
    <w:rsid w:val="00652EA8"/>
    <w:rsid w:val="006532F4"/>
    <w:rsid w:val="0065509C"/>
    <w:rsid w:val="00655B62"/>
    <w:rsid w:val="006606A7"/>
    <w:rsid w:val="0066128F"/>
    <w:rsid w:val="00661F0B"/>
    <w:rsid w:val="00663536"/>
    <w:rsid w:val="006646A0"/>
    <w:rsid w:val="00664A10"/>
    <w:rsid w:val="00664A2B"/>
    <w:rsid w:val="00664AFE"/>
    <w:rsid w:val="00665AD8"/>
    <w:rsid w:val="006660D0"/>
    <w:rsid w:val="006670A1"/>
    <w:rsid w:val="00667FEF"/>
    <w:rsid w:val="006706C2"/>
    <w:rsid w:val="006727F8"/>
    <w:rsid w:val="006730E5"/>
    <w:rsid w:val="00674163"/>
    <w:rsid w:val="006747AC"/>
    <w:rsid w:val="00674E81"/>
    <w:rsid w:val="00675FC5"/>
    <w:rsid w:val="006815A8"/>
    <w:rsid w:val="0068194D"/>
    <w:rsid w:val="00683382"/>
    <w:rsid w:val="00683449"/>
    <w:rsid w:val="0068351F"/>
    <w:rsid w:val="0068456E"/>
    <w:rsid w:val="006864E1"/>
    <w:rsid w:val="00686FF8"/>
    <w:rsid w:val="00690098"/>
    <w:rsid w:val="006901F3"/>
    <w:rsid w:val="00690C36"/>
    <w:rsid w:val="00691788"/>
    <w:rsid w:val="00691B4B"/>
    <w:rsid w:val="006935A9"/>
    <w:rsid w:val="00694150"/>
    <w:rsid w:val="00696531"/>
    <w:rsid w:val="00696E71"/>
    <w:rsid w:val="006A0F0C"/>
    <w:rsid w:val="006A115C"/>
    <w:rsid w:val="006A30B1"/>
    <w:rsid w:val="006A376B"/>
    <w:rsid w:val="006A509B"/>
    <w:rsid w:val="006A6B4F"/>
    <w:rsid w:val="006B210D"/>
    <w:rsid w:val="006B3021"/>
    <w:rsid w:val="006B3C99"/>
    <w:rsid w:val="006B43DC"/>
    <w:rsid w:val="006B4BEC"/>
    <w:rsid w:val="006B6A05"/>
    <w:rsid w:val="006B7411"/>
    <w:rsid w:val="006C193D"/>
    <w:rsid w:val="006C2232"/>
    <w:rsid w:val="006C225C"/>
    <w:rsid w:val="006C2A9B"/>
    <w:rsid w:val="006C2B62"/>
    <w:rsid w:val="006C2D90"/>
    <w:rsid w:val="006C3463"/>
    <w:rsid w:val="006C4975"/>
    <w:rsid w:val="006C5357"/>
    <w:rsid w:val="006C5436"/>
    <w:rsid w:val="006C5A88"/>
    <w:rsid w:val="006C6CDC"/>
    <w:rsid w:val="006C74ED"/>
    <w:rsid w:val="006C751F"/>
    <w:rsid w:val="006C7A3A"/>
    <w:rsid w:val="006D012B"/>
    <w:rsid w:val="006D21B5"/>
    <w:rsid w:val="006D2203"/>
    <w:rsid w:val="006D2D03"/>
    <w:rsid w:val="006D3589"/>
    <w:rsid w:val="006D3954"/>
    <w:rsid w:val="006D4ACF"/>
    <w:rsid w:val="006D568F"/>
    <w:rsid w:val="006D7929"/>
    <w:rsid w:val="006E0C95"/>
    <w:rsid w:val="006E1328"/>
    <w:rsid w:val="006E3E65"/>
    <w:rsid w:val="006E55A6"/>
    <w:rsid w:val="006E5AF8"/>
    <w:rsid w:val="006E5B87"/>
    <w:rsid w:val="006E5BE7"/>
    <w:rsid w:val="006F0685"/>
    <w:rsid w:val="006F0B9F"/>
    <w:rsid w:val="006F3036"/>
    <w:rsid w:val="006F37B4"/>
    <w:rsid w:val="006F38BC"/>
    <w:rsid w:val="006F4967"/>
    <w:rsid w:val="006F49E7"/>
    <w:rsid w:val="006F63CE"/>
    <w:rsid w:val="006F67E7"/>
    <w:rsid w:val="006F6CAD"/>
    <w:rsid w:val="006F7EA2"/>
    <w:rsid w:val="00701311"/>
    <w:rsid w:val="00702F70"/>
    <w:rsid w:val="00703954"/>
    <w:rsid w:val="00704677"/>
    <w:rsid w:val="00704822"/>
    <w:rsid w:val="007079A0"/>
    <w:rsid w:val="007100D3"/>
    <w:rsid w:val="007101FB"/>
    <w:rsid w:val="007113A9"/>
    <w:rsid w:val="0071288B"/>
    <w:rsid w:val="00713798"/>
    <w:rsid w:val="007137F3"/>
    <w:rsid w:val="0071473D"/>
    <w:rsid w:val="00715D79"/>
    <w:rsid w:val="0071692D"/>
    <w:rsid w:val="00717685"/>
    <w:rsid w:val="00717868"/>
    <w:rsid w:val="00717B25"/>
    <w:rsid w:val="00717F1E"/>
    <w:rsid w:val="00720139"/>
    <w:rsid w:val="00721663"/>
    <w:rsid w:val="00723924"/>
    <w:rsid w:val="0072587A"/>
    <w:rsid w:val="00727811"/>
    <w:rsid w:val="00730088"/>
    <w:rsid w:val="0073214D"/>
    <w:rsid w:val="00732ADB"/>
    <w:rsid w:val="00734D77"/>
    <w:rsid w:val="00735174"/>
    <w:rsid w:val="007359B3"/>
    <w:rsid w:val="0073676A"/>
    <w:rsid w:val="00736E89"/>
    <w:rsid w:val="00737DEF"/>
    <w:rsid w:val="0074195A"/>
    <w:rsid w:val="00741E56"/>
    <w:rsid w:val="00741FD3"/>
    <w:rsid w:val="0074211E"/>
    <w:rsid w:val="007436E1"/>
    <w:rsid w:val="00744E03"/>
    <w:rsid w:val="0074652A"/>
    <w:rsid w:val="00747B9C"/>
    <w:rsid w:val="00747D14"/>
    <w:rsid w:val="00750C84"/>
    <w:rsid w:val="00750DF0"/>
    <w:rsid w:val="00750E4E"/>
    <w:rsid w:val="00751985"/>
    <w:rsid w:val="00751C2A"/>
    <w:rsid w:val="00751DB0"/>
    <w:rsid w:val="00753327"/>
    <w:rsid w:val="00753C0D"/>
    <w:rsid w:val="007540CA"/>
    <w:rsid w:val="007540F7"/>
    <w:rsid w:val="007557FC"/>
    <w:rsid w:val="007577F9"/>
    <w:rsid w:val="00760798"/>
    <w:rsid w:val="00762725"/>
    <w:rsid w:val="00763F76"/>
    <w:rsid w:val="00764A19"/>
    <w:rsid w:val="00764FD0"/>
    <w:rsid w:val="007703B3"/>
    <w:rsid w:val="007716BB"/>
    <w:rsid w:val="00772BB5"/>
    <w:rsid w:val="00775A40"/>
    <w:rsid w:val="00776304"/>
    <w:rsid w:val="00780781"/>
    <w:rsid w:val="00781507"/>
    <w:rsid w:val="00783DE2"/>
    <w:rsid w:val="0078487D"/>
    <w:rsid w:val="00784BD0"/>
    <w:rsid w:val="00785E14"/>
    <w:rsid w:val="007866B2"/>
    <w:rsid w:val="007869AB"/>
    <w:rsid w:val="0078703F"/>
    <w:rsid w:val="00787586"/>
    <w:rsid w:val="00790395"/>
    <w:rsid w:val="00791100"/>
    <w:rsid w:val="007924E0"/>
    <w:rsid w:val="00793E77"/>
    <w:rsid w:val="0079546A"/>
    <w:rsid w:val="0079778E"/>
    <w:rsid w:val="007A0767"/>
    <w:rsid w:val="007A2853"/>
    <w:rsid w:val="007A2916"/>
    <w:rsid w:val="007A2C12"/>
    <w:rsid w:val="007A3581"/>
    <w:rsid w:val="007A37CF"/>
    <w:rsid w:val="007A3827"/>
    <w:rsid w:val="007A43BC"/>
    <w:rsid w:val="007A43E0"/>
    <w:rsid w:val="007A61F4"/>
    <w:rsid w:val="007A6395"/>
    <w:rsid w:val="007A64D1"/>
    <w:rsid w:val="007A6850"/>
    <w:rsid w:val="007A78E4"/>
    <w:rsid w:val="007A7975"/>
    <w:rsid w:val="007B11F3"/>
    <w:rsid w:val="007B131F"/>
    <w:rsid w:val="007B2D5E"/>
    <w:rsid w:val="007B2D6E"/>
    <w:rsid w:val="007B3AAF"/>
    <w:rsid w:val="007B3ED8"/>
    <w:rsid w:val="007B6520"/>
    <w:rsid w:val="007B6B44"/>
    <w:rsid w:val="007C0445"/>
    <w:rsid w:val="007C098B"/>
    <w:rsid w:val="007C1511"/>
    <w:rsid w:val="007C2D6D"/>
    <w:rsid w:val="007C4F29"/>
    <w:rsid w:val="007C6237"/>
    <w:rsid w:val="007C6298"/>
    <w:rsid w:val="007C756E"/>
    <w:rsid w:val="007D0074"/>
    <w:rsid w:val="007D17F1"/>
    <w:rsid w:val="007D304B"/>
    <w:rsid w:val="007D4095"/>
    <w:rsid w:val="007D439E"/>
    <w:rsid w:val="007D43E8"/>
    <w:rsid w:val="007D474F"/>
    <w:rsid w:val="007D5759"/>
    <w:rsid w:val="007D5B5F"/>
    <w:rsid w:val="007D64A3"/>
    <w:rsid w:val="007D687D"/>
    <w:rsid w:val="007D6885"/>
    <w:rsid w:val="007E06C5"/>
    <w:rsid w:val="007E17BF"/>
    <w:rsid w:val="007E2B43"/>
    <w:rsid w:val="007E31CE"/>
    <w:rsid w:val="007E38C9"/>
    <w:rsid w:val="007E4B4E"/>
    <w:rsid w:val="007E4BBE"/>
    <w:rsid w:val="007E4DB9"/>
    <w:rsid w:val="007E5312"/>
    <w:rsid w:val="007E74D2"/>
    <w:rsid w:val="007E7547"/>
    <w:rsid w:val="007F0553"/>
    <w:rsid w:val="007F1FBB"/>
    <w:rsid w:val="007F2E97"/>
    <w:rsid w:val="007F3927"/>
    <w:rsid w:val="007F3ADC"/>
    <w:rsid w:val="007F47EF"/>
    <w:rsid w:val="007F522E"/>
    <w:rsid w:val="007F6ECF"/>
    <w:rsid w:val="007F7011"/>
    <w:rsid w:val="007FF595"/>
    <w:rsid w:val="00801803"/>
    <w:rsid w:val="00802188"/>
    <w:rsid w:val="00802835"/>
    <w:rsid w:val="00802EEF"/>
    <w:rsid w:val="00803B3F"/>
    <w:rsid w:val="0080510F"/>
    <w:rsid w:val="00805407"/>
    <w:rsid w:val="008063E5"/>
    <w:rsid w:val="0080739A"/>
    <w:rsid w:val="00807C58"/>
    <w:rsid w:val="00812868"/>
    <w:rsid w:val="00812F2E"/>
    <w:rsid w:val="00812FF6"/>
    <w:rsid w:val="00813E47"/>
    <w:rsid w:val="008156D8"/>
    <w:rsid w:val="008156F0"/>
    <w:rsid w:val="00815E68"/>
    <w:rsid w:val="00816C6A"/>
    <w:rsid w:val="00822108"/>
    <w:rsid w:val="00823140"/>
    <w:rsid w:val="00823800"/>
    <w:rsid w:val="0082404A"/>
    <w:rsid w:val="00824B17"/>
    <w:rsid w:val="00825059"/>
    <w:rsid w:val="0082564A"/>
    <w:rsid w:val="0082611F"/>
    <w:rsid w:val="00827F16"/>
    <w:rsid w:val="008330A4"/>
    <w:rsid w:val="0083436D"/>
    <w:rsid w:val="008352C0"/>
    <w:rsid w:val="0083535D"/>
    <w:rsid w:val="008358B6"/>
    <w:rsid w:val="0083594F"/>
    <w:rsid w:val="0083688D"/>
    <w:rsid w:val="00836919"/>
    <w:rsid w:val="008370FE"/>
    <w:rsid w:val="00837285"/>
    <w:rsid w:val="00840DDA"/>
    <w:rsid w:val="00841AA1"/>
    <w:rsid w:val="008422FF"/>
    <w:rsid w:val="008424B1"/>
    <w:rsid w:val="00842B01"/>
    <w:rsid w:val="008437E7"/>
    <w:rsid w:val="0085304F"/>
    <w:rsid w:val="00853064"/>
    <w:rsid w:val="008531E9"/>
    <w:rsid w:val="00853A9E"/>
    <w:rsid w:val="00853ADB"/>
    <w:rsid w:val="008548CA"/>
    <w:rsid w:val="0085533B"/>
    <w:rsid w:val="00855976"/>
    <w:rsid w:val="00855D96"/>
    <w:rsid w:val="008607C5"/>
    <w:rsid w:val="0086115F"/>
    <w:rsid w:val="00861822"/>
    <w:rsid w:val="00861A08"/>
    <w:rsid w:val="008631A6"/>
    <w:rsid w:val="008635B9"/>
    <w:rsid w:val="00864F95"/>
    <w:rsid w:val="008654A7"/>
    <w:rsid w:val="0086577E"/>
    <w:rsid w:val="00865A9E"/>
    <w:rsid w:val="00866850"/>
    <w:rsid w:val="00867087"/>
    <w:rsid w:val="00870049"/>
    <w:rsid w:val="008709F5"/>
    <w:rsid w:val="00871771"/>
    <w:rsid w:val="00872175"/>
    <w:rsid w:val="008721DC"/>
    <w:rsid w:val="00873D94"/>
    <w:rsid w:val="00875949"/>
    <w:rsid w:val="0087597E"/>
    <w:rsid w:val="008763E0"/>
    <w:rsid w:val="00876C75"/>
    <w:rsid w:val="00877C95"/>
    <w:rsid w:val="00882DE3"/>
    <w:rsid w:val="008845F0"/>
    <w:rsid w:val="0088475F"/>
    <w:rsid w:val="00885927"/>
    <w:rsid w:val="0088614D"/>
    <w:rsid w:val="008877F9"/>
    <w:rsid w:val="00891686"/>
    <w:rsid w:val="00891F11"/>
    <w:rsid w:val="00897575"/>
    <w:rsid w:val="00897FBB"/>
    <w:rsid w:val="0089AEEF"/>
    <w:rsid w:val="008A0B3C"/>
    <w:rsid w:val="008A0C2A"/>
    <w:rsid w:val="008A21A5"/>
    <w:rsid w:val="008A24AE"/>
    <w:rsid w:val="008A2CA3"/>
    <w:rsid w:val="008A452B"/>
    <w:rsid w:val="008A5462"/>
    <w:rsid w:val="008A5489"/>
    <w:rsid w:val="008A7812"/>
    <w:rsid w:val="008B0F90"/>
    <w:rsid w:val="008B16F8"/>
    <w:rsid w:val="008B1EDA"/>
    <w:rsid w:val="008B3823"/>
    <w:rsid w:val="008B3CD6"/>
    <w:rsid w:val="008B41CC"/>
    <w:rsid w:val="008B6045"/>
    <w:rsid w:val="008B6C4D"/>
    <w:rsid w:val="008B7044"/>
    <w:rsid w:val="008B720C"/>
    <w:rsid w:val="008B75CA"/>
    <w:rsid w:val="008C0CC9"/>
    <w:rsid w:val="008C219A"/>
    <w:rsid w:val="008C4B8A"/>
    <w:rsid w:val="008C4DF2"/>
    <w:rsid w:val="008C604E"/>
    <w:rsid w:val="008C712B"/>
    <w:rsid w:val="008C777E"/>
    <w:rsid w:val="008C7B68"/>
    <w:rsid w:val="008D0EAF"/>
    <w:rsid w:val="008D2B84"/>
    <w:rsid w:val="008D4E5A"/>
    <w:rsid w:val="008D5760"/>
    <w:rsid w:val="008D6052"/>
    <w:rsid w:val="008D725E"/>
    <w:rsid w:val="008D7321"/>
    <w:rsid w:val="008E06CA"/>
    <w:rsid w:val="008E2B0A"/>
    <w:rsid w:val="008E417B"/>
    <w:rsid w:val="008E56FF"/>
    <w:rsid w:val="008E6BAB"/>
    <w:rsid w:val="008E785D"/>
    <w:rsid w:val="008F0FAF"/>
    <w:rsid w:val="008F2967"/>
    <w:rsid w:val="008F40DB"/>
    <w:rsid w:val="008F46B2"/>
    <w:rsid w:val="008F5CBA"/>
    <w:rsid w:val="008F6258"/>
    <w:rsid w:val="008F6788"/>
    <w:rsid w:val="0090054F"/>
    <w:rsid w:val="0090114D"/>
    <w:rsid w:val="00903C17"/>
    <w:rsid w:val="00905FB5"/>
    <w:rsid w:val="00906102"/>
    <w:rsid w:val="00907382"/>
    <w:rsid w:val="00910952"/>
    <w:rsid w:val="009117D2"/>
    <w:rsid w:val="00911AA9"/>
    <w:rsid w:val="00912F10"/>
    <w:rsid w:val="0091307C"/>
    <w:rsid w:val="009130F6"/>
    <w:rsid w:val="00913B37"/>
    <w:rsid w:val="00913CCF"/>
    <w:rsid w:val="00914957"/>
    <w:rsid w:val="00914A2B"/>
    <w:rsid w:val="00914E00"/>
    <w:rsid w:val="00915CF7"/>
    <w:rsid w:val="00915D5A"/>
    <w:rsid w:val="00916A68"/>
    <w:rsid w:val="0092065D"/>
    <w:rsid w:val="00920A92"/>
    <w:rsid w:val="00921FB5"/>
    <w:rsid w:val="009232C7"/>
    <w:rsid w:val="00923694"/>
    <w:rsid w:val="00923F14"/>
    <w:rsid w:val="00924673"/>
    <w:rsid w:val="00925650"/>
    <w:rsid w:val="009262E9"/>
    <w:rsid w:val="0092649B"/>
    <w:rsid w:val="009264FD"/>
    <w:rsid w:val="0092658C"/>
    <w:rsid w:val="009266AD"/>
    <w:rsid w:val="00926B6A"/>
    <w:rsid w:val="0092704E"/>
    <w:rsid w:val="00927646"/>
    <w:rsid w:val="009307CA"/>
    <w:rsid w:val="009319A8"/>
    <w:rsid w:val="00934111"/>
    <w:rsid w:val="00934DDC"/>
    <w:rsid w:val="00934E85"/>
    <w:rsid w:val="0093594C"/>
    <w:rsid w:val="00935EA9"/>
    <w:rsid w:val="00937B61"/>
    <w:rsid w:val="00940B24"/>
    <w:rsid w:val="009423B8"/>
    <w:rsid w:val="00942B5A"/>
    <w:rsid w:val="00945CD6"/>
    <w:rsid w:val="00946D9F"/>
    <w:rsid w:val="00947274"/>
    <w:rsid w:val="00947D23"/>
    <w:rsid w:val="00950CB6"/>
    <w:rsid w:val="00952BFF"/>
    <w:rsid w:val="0095371E"/>
    <w:rsid w:val="0095398B"/>
    <w:rsid w:val="009548B2"/>
    <w:rsid w:val="00954D33"/>
    <w:rsid w:val="0095509D"/>
    <w:rsid w:val="00955A8E"/>
    <w:rsid w:val="00956946"/>
    <w:rsid w:val="009572C0"/>
    <w:rsid w:val="00960517"/>
    <w:rsid w:val="0096158F"/>
    <w:rsid w:val="009628F9"/>
    <w:rsid w:val="00962CBF"/>
    <w:rsid w:val="009659AB"/>
    <w:rsid w:val="00966CE3"/>
    <w:rsid w:val="0096735C"/>
    <w:rsid w:val="00967B20"/>
    <w:rsid w:val="009703A0"/>
    <w:rsid w:val="00971592"/>
    <w:rsid w:val="00971958"/>
    <w:rsid w:val="00971ACC"/>
    <w:rsid w:val="0097397B"/>
    <w:rsid w:val="00974E7E"/>
    <w:rsid w:val="0097593B"/>
    <w:rsid w:val="009759D3"/>
    <w:rsid w:val="00975B07"/>
    <w:rsid w:val="00975D57"/>
    <w:rsid w:val="00975F8F"/>
    <w:rsid w:val="00976C30"/>
    <w:rsid w:val="00980E9F"/>
    <w:rsid w:val="00980FB0"/>
    <w:rsid w:val="00983CAB"/>
    <w:rsid w:val="00983D5D"/>
    <w:rsid w:val="009842EB"/>
    <w:rsid w:val="00985F5B"/>
    <w:rsid w:val="00986575"/>
    <w:rsid w:val="009866BF"/>
    <w:rsid w:val="00986836"/>
    <w:rsid w:val="00986929"/>
    <w:rsid w:val="00987D84"/>
    <w:rsid w:val="00992116"/>
    <w:rsid w:val="00992F80"/>
    <w:rsid w:val="0099331E"/>
    <w:rsid w:val="00993997"/>
    <w:rsid w:val="00994924"/>
    <w:rsid w:val="0099510C"/>
    <w:rsid w:val="00996A8F"/>
    <w:rsid w:val="00996E44"/>
    <w:rsid w:val="009973FE"/>
    <w:rsid w:val="009A1280"/>
    <w:rsid w:val="009A14D1"/>
    <w:rsid w:val="009A3A03"/>
    <w:rsid w:val="009A4130"/>
    <w:rsid w:val="009A477D"/>
    <w:rsid w:val="009A4BB8"/>
    <w:rsid w:val="009A64A6"/>
    <w:rsid w:val="009A6A8A"/>
    <w:rsid w:val="009A7F20"/>
    <w:rsid w:val="009B0A26"/>
    <w:rsid w:val="009B237B"/>
    <w:rsid w:val="009B2547"/>
    <w:rsid w:val="009B3837"/>
    <w:rsid w:val="009B403F"/>
    <w:rsid w:val="009B4EF8"/>
    <w:rsid w:val="009B5179"/>
    <w:rsid w:val="009B546F"/>
    <w:rsid w:val="009B5A9F"/>
    <w:rsid w:val="009B694F"/>
    <w:rsid w:val="009B698F"/>
    <w:rsid w:val="009B6A9F"/>
    <w:rsid w:val="009C3D1A"/>
    <w:rsid w:val="009C607E"/>
    <w:rsid w:val="009C6E82"/>
    <w:rsid w:val="009C716F"/>
    <w:rsid w:val="009C7892"/>
    <w:rsid w:val="009C7C5B"/>
    <w:rsid w:val="009D0D9C"/>
    <w:rsid w:val="009D14A5"/>
    <w:rsid w:val="009D33CD"/>
    <w:rsid w:val="009D3DE8"/>
    <w:rsid w:val="009D42DF"/>
    <w:rsid w:val="009D5AAD"/>
    <w:rsid w:val="009D7B43"/>
    <w:rsid w:val="009E0CFE"/>
    <w:rsid w:val="009E11A0"/>
    <w:rsid w:val="009E169A"/>
    <w:rsid w:val="009E2472"/>
    <w:rsid w:val="009E2482"/>
    <w:rsid w:val="009E3274"/>
    <w:rsid w:val="009E4AC2"/>
    <w:rsid w:val="009E4B57"/>
    <w:rsid w:val="009E634A"/>
    <w:rsid w:val="009E6410"/>
    <w:rsid w:val="009E66E9"/>
    <w:rsid w:val="009E6D55"/>
    <w:rsid w:val="009E7170"/>
    <w:rsid w:val="009E773D"/>
    <w:rsid w:val="009F1029"/>
    <w:rsid w:val="009F117B"/>
    <w:rsid w:val="009F4CFD"/>
    <w:rsid w:val="009F523B"/>
    <w:rsid w:val="009F59D7"/>
    <w:rsid w:val="009F72E1"/>
    <w:rsid w:val="00A00764"/>
    <w:rsid w:val="00A04243"/>
    <w:rsid w:val="00A0451E"/>
    <w:rsid w:val="00A05E18"/>
    <w:rsid w:val="00A06280"/>
    <w:rsid w:val="00A06560"/>
    <w:rsid w:val="00A07707"/>
    <w:rsid w:val="00A10722"/>
    <w:rsid w:val="00A11017"/>
    <w:rsid w:val="00A11192"/>
    <w:rsid w:val="00A115FB"/>
    <w:rsid w:val="00A1188A"/>
    <w:rsid w:val="00A11C2D"/>
    <w:rsid w:val="00A12103"/>
    <w:rsid w:val="00A132DE"/>
    <w:rsid w:val="00A1390F"/>
    <w:rsid w:val="00A13B0D"/>
    <w:rsid w:val="00A14FDA"/>
    <w:rsid w:val="00A15135"/>
    <w:rsid w:val="00A15314"/>
    <w:rsid w:val="00A1575F"/>
    <w:rsid w:val="00A15845"/>
    <w:rsid w:val="00A15E38"/>
    <w:rsid w:val="00A1642C"/>
    <w:rsid w:val="00A167FC"/>
    <w:rsid w:val="00A169CD"/>
    <w:rsid w:val="00A208F9"/>
    <w:rsid w:val="00A247DE"/>
    <w:rsid w:val="00A2685F"/>
    <w:rsid w:val="00A26AA5"/>
    <w:rsid w:val="00A30A02"/>
    <w:rsid w:val="00A31A3D"/>
    <w:rsid w:val="00A33068"/>
    <w:rsid w:val="00A33538"/>
    <w:rsid w:val="00A33719"/>
    <w:rsid w:val="00A33EEB"/>
    <w:rsid w:val="00A34364"/>
    <w:rsid w:val="00A356F8"/>
    <w:rsid w:val="00A37A84"/>
    <w:rsid w:val="00A40735"/>
    <w:rsid w:val="00A41EFA"/>
    <w:rsid w:val="00A43EEB"/>
    <w:rsid w:val="00A444A6"/>
    <w:rsid w:val="00A44DA9"/>
    <w:rsid w:val="00A4760D"/>
    <w:rsid w:val="00A50824"/>
    <w:rsid w:val="00A509EE"/>
    <w:rsid w:val="00A5111E"/>
    <w:rsid w:val="00A51EE3"/>
    <w:rsid w:val="00A525CE"/>
    <w:rsid w:val="00A52C1C"/>
    <w:rsid w:val="00A53D9C"/>
    <w:rsid w:val="00A5413D"/>
    <w:rsid w:val="00A54778"/>
    <w:rsid w:val="00A5532D"/>
    <w:rsid w:val="00A559AE"/>
    <w:rsid w:val="00A574E3"/>
    <w:rsid w:val="00A57508"/>
    <w:rsid w:val="00A578A1"/>
    <w:rsid w:val="00A600CD"/>
    <w:rsid w:val="00A60F16"/>
    <w:rsid w:val="00A62F2E"/>
    <w:rsid w:val="00A63901"/>
    <w:rsid w:val="00A6412E"/>
    <w:rsid w:val="00A649C2"/>
    <w:rsid w:val="00A64E56"/>
    <w:rsid w:val="00A6502D"/>
    <w:rsid w:val="00A66408"/>
    <w:rsid w:val="00A674E2"/>
    <w:rsid w:val="00A71356"/>
    <w:rsid w:val="00A71505"/>
    <w:rsid w:val="00A721AA"/>
    <w:rsid w:val="00A74055"/>
    <w:rsid w:val="00A74409"/>
    <w:rsid w:val="00A76220"/>
    <w:rsid w:val="00A77C36"/>
    <w:rsid w:val="00A8018C"/>
    <w:rsid w:val="00A80574"/>
    <w:rsid w:val="00A80AA7"/>
    <w:rsid w:val="00A80F9D"/>
    <w:rsid w:val="00A81D6E"/>
    <w:rsid w:val="00A81DD1"/>
    <w:rsid w:val="00A822E1"/>
    <w:rsid w:val="00A8282B"/>
    <w:rsid w:val="00A8518F"/>
    <w:rsid w:val="00A854A1"/>
    <w:rsid w:val="00A85815"/>
    <w:rsid w:val="00A866B8"/>
    <w:rsid w:val="00A86F8F"/>
    <w:rsid w:val="00A873D3"/>
    <w:rsid w:val="00A8752F"/>
    <w:rsid w:val="00A875D3"/>
    <w:rsid w:val="00A90425"/>
    <w:rsid w:val="00A9083C"/>
    <w:rsid w:val="00A9202A"/>
    <w:rsid w:val="00A922EF"/>
    <w:rsid w:val="00A92C4C"/>
    <w:rsid w:val="00A92D71"/>
    <w:rsid w:val="00A93D6A"/>
    <w:rsid w:val="00A94F5C"/>
    <w:rsid w:val="00A95583"/>
    <w:rsid w:val="00A9674C"/>
    <w:rsid w:val="00A9753F"/>
    <w:rsid w:val="00A9799C"/>
    <w:rsid w:val="00A97F7F"/>
    <w:rsid w:val="00AA029A"/>
    <w:rsid w:val="00AA0CFB"/>
    <w:rsid w:val="00AA100F"/>
    <w:rsid w:val="00AA149E"/>
    <w:rsid w:val="00AA289F"/>
    <w:rsid w:val="00AA42D6"/>
    <w:rsid w:val="00AA5EA8"/>
    <w:rsid w:val="00AA5F0D"/>
    <w:rsid w:val="00AA67B6"/>
    <w:rsid w:val="00AA6F19"/>
    <w:rsid w:val="00AA78EF"/>
    <w:rsid w:val="00AA7ADC"/>
    <w:rsid w:val="00AB27BD"/>
    <w:rsid w:val="00AB5809"/>
    <w:rsid w:val="00AB6456"/>
    <w:rsid w:val="00AB6D8B"/>
    <w:rsid w:val="00AC1426"/>
    <w:rsid w:val="00AC1515"/>
    <w:rsid w:val="00AC1C92"/>
    <w:rsid w:val="00AC1E3C"/>
    <w:rsid w:val="00AC1FBC"/>
    <w:rsid w:val="00AC2C97"/>
    <w:rsid w:val="00AC7380"/>
    <w:rsid w:val="00AD0294"/>
    <w:rsid w:val="00AD0ADF"/>
    <w:rsid w:val="00AD13FB"/>
    <w:rsid w:val="00AD3C9A"/>
    <w:rsid w:val="00AD465B"/>
    <w:rsid w:val="00AD4D38"/>
    <w:rsid w:val="00AD4F61"/>
    <w:rsid w:val="00AD50B9"/>
    <w:rsid w:val="00AD55C4"/>
    <w:rsid w:val="00AD5728"/>
    <w:rsid w:val="00AD5C89"/>
    <w:rsid w:val="00AD5DDB"/>
    <w:rsid w:val="00AD5ED6"/>
    <w:rsid w:val="00AE0396"/>
    <w:rsid w:val="00AE0C03"/>
    <w:rsid w:val="00AE0C27"/>
    <w:rsid w:val="00AE275D"/>
    <w:rsid w:val="00AE2780"/>
    <w:rsid w:val="00AE3561"/>
    <w:rsid w:val="00AE499D"/>
    <w:rsid w:val="00AE59D4"/>
    <w:rsid w:val="00AE644F"/>
    <w:rsid w:val="00AF0B7B"/>
    <w:rsid w:val="00AF0C5A"/>
    <w:rsid w:val="00AF1448"/>
    <w:rsid w:val="00AF2484"/>
    <w:rsid w:val="00AF373B"/>
    <w:rsid w:val="00AF48AD"/>
    <w:rsid w:val="00AF49A0"/>
    <w:rsid w:val="00AF4CED"/>
    <w:rsid w:val="00AF73B0"/>
    <w:rsid w:val="00B01C8F"/>
    <w:rsid w:val="00B020E6"/>
    <w:rsid w:val="00B02478"/>
    <w:rsid w:val="00B02744"/>
    <w:rsid w:val="00B04B5C"/>
    <w:rsid w:val="00B04C10"/>
    <w:rsid w:val="00B0679E"/>
    <w:rsid w:val="00B069A3"/>
    <w:rsid w:val="00B06A67"/>
    <w:rsid w:val="00B07025"/>
    <w:rsid w:val="00B0703C"/>
    <w:rsid w:val="00B07D45"/>
    <w:rsid w:val="00B100C9"/>
    <w:rsid w:val="00B10462"/>
    <w:rsid w:val="00B10CE1"/>
    <w:rsid w:val="00B10F2B"/>
    <w:rsid w:val="00B11120"/>
    <w:rsid w:val="00B11305"/>
    <w:rsid w:val="00B11E52"/>
    <w:rsid w:val="00B13205"/>
    <w:rsid w:val="00B13ED6"/>
    <w:rsid w:val="00B15E49"/>
    <w:rsid w:val="00B16C45"/>
    <w:rsid w:val="00B17F1E"/>
    <w:rsid w:val="00B216D3"/>
    <w:rsid w:val="00B22057"/>
    <w:rsid w:val="00B223A9"/>
    <w:rsid w:val="00B22B36"/>
    <w:rsid w:val="00B23DB7"/>
    <w:rsid w:val="00B24CF6"/>
    <w:rsid w:val="00B255D7"/>
    <w:rsid w:val="00B26D34"/>
    <w:rsid w:val="00B270E8"/>
    <w:rsid w:val="00B27F74"/>
    <w:rsid w:val="00B304D0"/>
    <w:rsid w:val="00B326E6"/>
    <w:rsid w:val="00B32C00"/>
    <w:rsid w:val="00B333DA"/>
    <w:rsid w:val="00B34CEE"/>
    <w:rsid w:val="00B35A05"/>
    <w:rsid w:val="00B36D87"/>
    <w:rsid w:val="00B40308"/>
    <w:rsid w:val="00B41C64"/>
    <w:rsid w:val="00B42746"/>
    <w:rsid w:val="00B42A93"/>
    <w:rsid w:val="00B42B0A"/>
    <w:rsid w:val="00B437A9"/>
    <w:rsid w:val="00B44158"/>
    <w:rsid w:val="00B466E1"/>
    <w:rsid w:val="00B522CA"/>
    <w:rsid w:val="00B52B2A"/>
    <w:rsid w:val="00B52E57"/>
    <w:rsid w:val="00B532B9"/>
    <w:rsid w:val="00B53591"/>
    <w:rsid w:val="00B54434"/>
    <w:rsid w:val="00B54B9C"/>
    <w:rsid w:val="00B54DAC"/>
    <w:rsid w:val="00B56016"/>
    <w:rsid w:val="00B563E7"/>
    <w:rsid w:val="00B569CA"/>
    <w:rsid w:val="00B56FD4"/>
    <w:rsid w:val="00B57421"/>
    <w:rsid w:val="00B6036E"/>
    <w:rsid w:val="00B60BF9"/>
    <w:rsid w:val="00B61319"/>
    <w:rsid w:val="00B6469A"/>
    <w:rsid w:val="00B648D3"/>
    <w:rsid w:val="00B65147"/>
    <w:rsid w:val="00B654DC"/>
    <w:rsid w:val="00B65950"/>
    <w:rsid w:val="00B6669B"/>
    <w:rsid w:val="00B669A1"/>
    <w:rsid w:val="00B66A64"/>
    <w:rsid w:val="00B678ED"/>
    <w:rsid w:val="00B67FBB"/>
    <w:rsid w:val="00B70D5C"/>
    <w:rsid w:val="00B70E88"/>
    <w:rsid w:val="00B72CE5"/>
    <w:rsid w:val="00B72E71"/>
    <w:rsid w:val="00B757FE"/>
    <w:rsid w:val="00B75AED"/>
    <w:rsid w:val="00B77287"/>
    <w:rsid w:val="00B779CD"/>
    <w:rsid w:val="00B81009"/>
    <w:rsid w:val="00B81076"/>
    <w:rsid w:val="00B81557"/>
    <w:rsid w:val="00B81B0E"/>
    <w:rsid w:val="00B834C3"/>
    <w:rsid w:val="00B84681"/>
    <w:rsid w:val="00B846C3"/>
    <w:rsid w:val="00B84798"/>
    <w:rsid w:val="00B8609F"/>
    <w:rsid w:val="00B86CDF"/>
    <w:rsid w:val="00B871CE"/>
    <w:rsid w:val="00B92E71"/>
    <w:rsid w:val="00B93040"/>
    <w:rsid w:val="00B93205"/>
    <w:rsid w:val="00B95924"/>
    <w:rsid w:val="00B96783"/>
    <w:rsid w:val="00BA027C"/>
    <w:rsid w:val="00BA0464"/>
    <w:rsid w:val="00BA288B"/>
    <w:rsid w:val="00BA2FF4"/>
    <w:rsid w:val="00BA35D5"/>
    <w:rsid w:val="00BA419B"/>
    <w:rsid w:val="00BA7AE0"/>
    <w:rsid w:val="00BB00E1"/>
    <w:rsid w:val="00BB1BB2"/>
    <w:rsid w:val="00BB1C7B"/>
    <w:rsid w:val="00BB30CF"/>
    <w:rsid w:val="00BB43A1"/>
    <w:rsid w:val="00BB44D2"/>
    <w:rsid w:val="00BB4F95"/>
    <w:rsid w:val="00BB5551"/>
    <w:rsid w:val="00BB55DB"/>
    <w:rsid w:val="00BB5C41"/>
    <w:rsid w:val="00BB6559"/>
    <w:rsid w:val="00BB67DC"/>
    <w:rsid w:val="00BB6CB1"/>
    <w:rsid w:val="00BB75A5"/>
    <w:rsid w:val="00BC04B7"/>
    <w:rsid w:val="00BC261C"/>
    <w:rsid w:val="00BC3AE2"/>
    <w:rsid w:val="00BC3B80"/>
    <w:rsid w:val="00BC3C7F"/>
    <w:rsid w:val="00BC3F63"/>
    <w:rsid w:val="00BC4268"/>
    <w:rsid w:val="00BC4CEF"/>
    <w:rsid w:val="00BC4DD9"/>
    <w:rsid w:val="00BC792F"/>
    <w:rsid w:val="00BD074D"/>
    <w:rsid w:val="00BD3E08"/>
    <w:rsid w:val="00BD426E"/>
    <w:rsid w:val="00BD4375"/>
    <w:rsid w:val="00BD4F02"/>
    <w:rsid w:val="00BD6C21"/>
    <w:rsid w:val="00BD70B2"/>
    <w:rsid w:val="00BD7255"/>
    <w:rsid w:val="00BD7850"/>
    <w:rsid w:val="00BE1EE6"/>
    <w:rsid w:val="00BE2AFB"/>
    <w:rsid w:val="00BE348F"/>
    <w:rsid w:val="00BE3652"/>
    <w:rsid w:val="00BE3C5F"/>
    <w:rsid w:val="00BE5F7D"/>
    <w:rsid w:val="00BE70E5"/>
    <w:rsid w:val="00BE77C6"/>
    <w:rsid w:val="00BF1295"/>
    <w:rsid w:val="00BF13C0"/>
    <w:rsid w:val="00BF2409"/>
    <w:rsid w:val="00BF3BA0"/>
    <w:rsid w:val="00BF4E08"/>
    <w:rsid w:val="00BF62C2"/>
    <w:rsid w:val="00BF658D"/>
    <w:rsid w:val="00BFE68A"/>
    <w:rsid w:val="00C00FE4"/>
    <w:rsid w:val="00C014E1"/>
    <w:rsid w:val="00C0407B"/>
    <w:rsid w:val="00C049C5"/>
    <w:rsid w:val="00C05F1D"/>
    <w:rsid w:val="00C068DC"/>
    <w:rsid w:val="00C07358"/>
    <w:rsid w:val="00C0772C"/>
    <w:rsid w:val="00C07FA8"/>
    <w:rsid w:val="00C103D3"/>
    <w:rsid w:val="00C11926"/>
    <w:rsid w:val="00C11EEF"/>
    <w:rsid w:val="00C134E9"/>
    <w:rsid w:val="00C14229"/>
    <w:rsid w:val="00C15A55"/>
    <w:rsid w:val="00C15AD2"/>
    <w:rsid w:val="00C15F42"/>
    <w:rsid w:val="00C1600C"/>
    <w:rsid w:val="00C16311"/>
    <w:rsid w:val="00C16810"/>
    <w:rsid w:val="00C173BA"/>
    <w:rsid w:val="00C17ED3"/>
    <w:rsid w:val="00C221BF"/>
    <w:rsid w:val="00C22696"/>
    <w:rsid w:val="00C226FA"/>
    <w:rsid w:val="00C2349A"/>
    <w:rsid w:val="00C2485E"/>
    <w:rsid w:val="00C2528F"/>
    <w:rsid w:val="00C264F6"/>
    <w:rsid w:val="00C267EB"/>
    <w:rsid w:val="00C27360"/>
    <w:rsid w:val="00C30C45"/>
    <w:rsid w:val="00C312C4"/>
    <w:rsid w:val="00C31746"/>
    <w:rsid w:val="00C330AE"/>
    <w:rsid w:val="00C34690"/>
    <w:rsid w:val="00C348BF"/>
    <w:rsid w:val="00C352D2"/>
    <w:rsid w:val="00C36BDC"/>
    <w:rsid w:val="00C36D87"/>
    <w:rsid w:val="00C377EE"/>
    <w:rsid w:val="00C3793D"/>
    <w:rsid w:val="00C3799D"/>
    <w:rsid w:val="00C37C16"/>
    <w:rsid w:val="00C401CD"/>
    <w:rsid w:val="00C41410"/>
    <w:rsid w:val="00C42959"/>
    <w:rsid w:val="00C4428A"/>
    <w:rsid w:val="00C4433A"/>
    <w:rsid w:val="00C44630"/>
    <w:rsid w:val="00C4467B"/>
    <w:rsid w:val="00C455A8"/>
    <w:rsid w:val="00C461F8"/>
    <w:rsid w:val="00C466A0"/>
    <w:rsid w:val="00C47259"/>
    <w:rsid w:val="00C47823"/>
    <w:rsid w:val="00C507DD"/>
    <w:rsid w:val="00C50C7A"/>
    <w:rsid w:val="00C50CE3"/>
    <w:rsid w:val="00C50EAC"/>
    <w:rsid w:val="00C517F1"/>
    <w:rsid w:val="00C52888"/>
    <w:rsid w:val="00C5310C"/>
    <w:rsid w:val="00C562BE"/>
    <w:rsid w:val="00C56689"/>
    <w:rsid w:val="00C568F9"/>
    <w:rsid w:val="00C569C3"/>
    <w:rsid w:val="00C57374"/>
    <w:rsid w:val="00C57863"/>
    <w:rsid w:val="00C62574"/>
    <w:rsid w:val="00C63DAB"/>
    <w:rsid w:val="00C65860"/>
    <w:rsid w:val="00C65AF8"/>
    <w:rsid w:val="00C704C7"/>
    <w:rsid w:val="00C74B42"/>
    <w:rsid w:val="00C74F6F"/>
    <w:rsid w:val="00C76657"/>
    <w:rsid w:val="00C77442"/>
    <w:rsid w:val="00C77499"/>
    <w:rsid w:val="00C822A1"/>
    <w:rsid w:val="00C82775"/>
    <w:rsid w:val="00C839C1"/>
    <w:rsid w:val="00C8515B"/>
    <w:rsid w:val="00C85A1B"/>
    <w:rsid w:val="00C85EF5"/>
    <w:rsid w:val="00C90B7E"/>
    <w:rsid w:val="00C94863"/>
    <w:rsid w:val="00C948D7"/>
    <w:rsid w:val="00C95B40"/>
    <w:rsid w:val="00C9655B"/>
    <w:rsid w:val="00C966B9"/>
    <w:rsid w:val="00CA0445"/>
    <w:rsid w:val="00CA11B8"/>
    <w:rsid w:val="00CA2D46"/>
    <w:rsid w:val="00CA5723"/>
    <w:rsid w:val="00CA5D4B"/>
    <w:rsid w:val="00CA7203"/>
    <w:rsid w:val="00CA7885"/>
    <w:rsid w:val="00CA7EFA"/>
    <w:rsid w:val="00CB08FD"/>
    <w:rsid w:val="00CB0DE0"/>
    <w:rsid w:val="00CB0E6C"/>
    <w:rsid w:val="00CB0EF0"/>
    <w:rsid w:val="00CB247A"/>
    <w:rsid w:val="00CB2AF5"/>
    <w:rsid w:val="00CB2E15"/>
    <w:rsid w:val="00CB413B"/>
    <w:rsid w:val="00CB57F8"/>
    <w:rsid w:val="00CB584A"/>
    <w:rsid w:val="00CB75FD"/>
    <w:rsid w:val="00CC14AA"/>
    <w:rsid w:val="00CC2A15"/>
    <w:rsid w:val="00CC2CE1"/>
    <w:rsid w:val="00CC50FD"/>
    <w:rsid w:val="00CC5E2A"/>
    <w:rsid w:val="00CC5F23"/>
    <w:rsid w:val="00CC60F6"/>
    <w:rsid w:val="00CC74AB"/>
    <w:rsid w:val="00CC7DF1"/>
    <w:rsid w:val="00CD001F"/>
    <w:rsid w:val="00CD043E"/>
    <w:rsid w:val="00CD2E92"/>
    <w:rsid w:val="00CD37EB"/>
    <w:rsid w:val="00CD3E92"/>
    <w:rsid w:val="00CD408E"/>
    <w:rsid w:val="00CD487A"/>
    <w:rsid w:val="00CD5C10"/>
    <w:rsid w:val="00CD5C1A"/>
    <w:rsid w:val="00CD6424"/>
    <w:rsid w:val="00CD66E4"/>
    <w:rsid w:val="00CE07A0"/>
    <w:rsid w:val="00CE094E"/>
    <w:rsid w:val="00CE20F6"/>
    <w:rsid w:val="00CE2AB9"/>
    <w:rsid w:val="00CE2D0B"/>
    <w:rsid w:val="00CE319B"/>
    <w:rsid w:val="00CE734B"/>
    <w:rsid w:val="00CF1212"/>
    <w:rsid w:val="00CF2090"/>
    <w:rsid w:val="00CF2B3E"/>
    <w:rsid w:val="00CF3582"/>
    <w:rsid w:val="00CF5849"/>
    <w:rsid w:val="00CF5EDC"/>
    <w:rsid w:val="00CF65DE"/>
    <w:rsid w:val="00D0084F"/>
    <w:rsid w:val="00D0104F"/>
    <w:rsid w:val="00D02B4E"/>
    <w:rsid w:val="00D02FB4"/>
    <w:rsid w:val="00D031B7"/>
    <w:rsid w:val="00D0477A"/>
    <w:rsid w:val="00D049EF"/>
    <w:rsid w:val="00D04CA6"/>
    <w:rsid w:val="00D107FB"/>
    <w:rsid w:val="00D10F5A"/>
    <w:rsid w:val="00D11F20"/>
    <w:rsid w:val="00D179F8"/>
    <w:rsid w:val="00D17F1D"/>
    <w:rsid w:val="00D20786"/>
    <w:rsid w:val="00D2083B"/>
    <w:rsid w:val="00D20C20"/>
    <w:rsid w:val="00D20C5D"/>
    <w:rsid w:val="00D244C3"/>
    <w:rsid w:val="00D26AF4"/>
    <w:rsid w:val="00D27CD8"/>
    <w:rsid w:val="00D307B9"/>
    <w:rsid w:val="00D32B45"/>
    <w:rsid w:val="00D35984"/>
    <w:rsid w:val="00D35A2C"/>
    <w:rsid w:val="00D35E0E"/>
    <w:rsid w:val="00D36C2D"/>
    <w:rsid w:val="00D42E53"/>
    <w:rsid w:val="00D43683"/>
    <w:rsid w:val="00D43CDB"/>
    <w:rsid w:val="00D44324"/>
    <w:rsid w:val="00D447F1"/>
    <w:rsid w:val="00D449D1"/>
    <w:rsid w:val="00D45258"/>
    <w:rsid w:val="00D458B5"/>
    <w:rsid w:val="00D45F01"/>
    <w:rsid w:val="00D464D4"/>
    <w:rsid w:val="00D466B1"/>
    <w:rsid w:val="00D466B8"/>
    <w:rsid w:val="00D4687B"/>
    <w:rsid w:val="00D46948"/>
    <w:rsid w:val="00D46B20"/>
    <w:rsid w:val="00D50A2F"/>
    <w:rsid w:val="00D50B1E"/>
    <w:rsid w:val="00D50EAA"/>
    <w:rsid w:val="00D51ACB"/>
    <w:rsid w:val="00D51C99"/>
    <w:rsid w:val="00D52106"/>
    <w:rsid w:val="00D53599"/>
    <w:rsid w:val="00D54974"/>
    <w:rsid w:val="00D56D82"/>
    <w:rsid w:val="00D5771A"/>
    <w:rsid w:val="00D57936"/>
    <w:rsid w:val="00D57A86"/>
    <w:rsid w:val="00D60575"/>
    <w:rsid w:val="00D61F96"/>
    <w:rsid w:val="00D63738"/>
    <w:rsid w:val="00D639FB"/>
    <w:rsid w:val="00D646B7"/>
    <w:rsid w:val="00D65111"/>
    <w:rsid w:val="00D6512D"/>
    <w:rsid w:val="00D654C5"/>
    <w:rsid w:val="00D65860"/>
    <w:rsid w:val="00D65CA7"/>
    <w:rsid w:val="00D70CC6"/>
    <w:rsid w:val="00D70DEA"/>
    <w:rsid w:val="00D7330C"/>
    <w:rsid w:val="00D748E3"/>
    <w:rsid w:val="00D7555B"/>
    <w:rsid w:val="00D759BA"/>
    <w:rsid w:val="00D7742B"/>
    <w:rsid w:val="00D77F16"/>
    <w:rsid w:val="00D77FB8"/>
    <w:rsid w:val="00D82268"/>
    <w:rsid w:val="00D84DE6"/>
    <w:rsid w:val="00D85278"/>
    <w:rsid w:val="00D856C7"/>
    <w:rsid w:val="00D8572A"/>
    <w:rsid w:val="00D85861"/>
    <w:rsid w:val="00D859F6"/>
    <w:rsid w:val="00D85DE9"/>
    <w:rsid w:val="00D8714A"/>
    <w:rsid w:val="00D911AD"/>
    <w:rsid w:val="00D91976"/>
    <w:rsid w:val="00D91EEE"/>
    <w:rsid w:val="00D91EFA"/>
    <w:rsid w:val="00D930EF"/>
    <w:rsid w:val="00D932A5"/>
    <w:rsid w:val="00D95423"/>
    <w:rsid w:val="00D95B7C"/>
    <w:rsid w:val="00D96F7A"/>
    <w:rsid w:val="00DA00CB"/>
    <w:rsid w:val="00DA1127"/>
    <w:rsid w:val="00DA1C55"/>
    <w:rsid w:val="00DA4994"/>
    <w:rsid w:val="00DA5DD8"/>
    <w:rsid w:val="00DA60B5"/>
    <w:rsid w:val="00DA669D"/>
    <w:rsid w:val="00DA69C4"/>
    <w:rsid w:val="00DA6BCC"/>
    <w:rsid w:val="00DA6DB6"/>
    <w:rsid w:val="00DA7897"/>
    <w:rsid w:val="00DA7A76"/>
    <w:rsid w:val="00DB0E66"/>
    <w:rsid w:val="00DB3470"/>
    <w:rsid w:val="00DB3FFE"/>
    <w:rsid w:val="00DB40C2"/>
    <w:rsid w:val="00DB426B"/>
    <w:rsid w:val="00DB4B81"/>
    <w:rsid w:val="00DB4BFA"/>
    <w:rsid w:val="00DC178B"/>
    <w:rsid w:val="00DC32EE"/>
    <w:rsid w:val="00DC4F8B"/>
    <w:rsid w:val="00DC5548"/>
    <w:rsid w:val="00DC5C31"/>
    <w:rsid w:val="00DC7391"/>
    <w:rsid w:val="00DC76C8"/>
    <w:rsid w:val="00DD02D6"/>
    <w:rsid w:val="00DD0A01"/>
    <w:rsid w:val="00DD128E"/>
    <w:rsid w:val="00DD2C13"/>
    <w:rsid w:val="00DD2DFA"/>
    <w:rsid w:val="00DD40CB"/>
    <w:rsid w:val="00DD4527"/>
    <w:rsid w:val="00DD51E1"/>
    <w:rsid w:val="00DD524E"/>
    <w:rsid w:val="00DD56DC"/>
    <w:rsid w:val="00DD63BC"/>
    <w:rsid w:val="00DD6A95"/>
    <w:rsid w:val="00DE074A"/>
    <w:rsid w:val="00DE1405"/>
    <w:rsid w:val="00DE1D64"/>
    <w:rsid w:val="00DE2F55"/>
    <w:rsid w:val="00DE3421"/>
    <w:rsid w:val="00DE37D3"/>
    <w:rsid w:val="00DE7799"/>
    <w:rsid w:val="00DE7B13"/>
    <w:rsid w:val="00DE7CC3"/>
    <w:rsid w:val="00DF143E"/>
    <w:rsid w:val="00DF14C1"/>
    <w:rsid w:val="00DF2030"/>
    <w:rsid w:val="00DF204A"/>
    <w:rsid w:val="00DF2AA7"/>
    <w:rsid w:val="00DF335D"/>
    <w:rsid w:val="00DF58FE"/>
    <w:rsid w:val="00DF5980"/>
    <w:rsid w:val="00DF5F83"/>
    <w:rsid w:val="00DF6A82"/>
    <w:rsid w:val="00DF6D5F"/>
    <w:rsid w:val="00DF746A"/>
    <w:rsid w:val="00DF74C8"/>
    <w:rsid w:val="00E013CC"/>
    <w:rsid w:val="00E0508E"/>
    <w:rsid w:val="00E076D3"/>
    <w:rsid w:val="00E10404"/>
    <w:rsid w:val="00E1052B"/>
    <w:rsid w:val="00E11F3D"/>
    <w:rsid w:val="00E13A1D"/>
    <w:rsid w:val="00E13E13"/>
    <w:rsid w:val="00E14318"/>
    <w:rsid w:val="00E147D9"/>
    <w:rsid w:val="00E148EE"/>
    <w:rsid w:val="00E14E7B"/>
    <w:rsid w:val="00E15381"/>
    <w:rsid w:val="00E165E7"/>
    <w:rsid w:val="00E16DF8"/>
    <w:rsid w:val="00E20AC5"/>
    <w:rsid w:val="00E20BE2"/>
    <w:rsid w:val="00E20E0E"/>
    <w:rsid w:val="00E210A6"/>
    <w:rsid w:val="00E216F1"/>
    <w:rsid w:val="00E219EC"/>
    <w:rsid w:val="00E21A3E"/>
    <w:rsid w:val="00E2311D"/>
    <w:rsid w:val="00E23671"/>
    <w:rsid w:val="00E24576"/>
    <w:rsid w:val="00E24812"/>
    <w:rsid w:val="00E24ED2"/>
    <w:rsid w:val="00E25823"/>
    <w:rsid w:val="00E264AC"/>
    <w:rsid w:val="00E27C8A"/>
    <w:rsid w:val="00E27EB0"/>
    <w:rsid w:val="00E303C8"/>
    <w:rsid w:val="00E32661"/>
    <w:rsid w:val="00E33671"/>
    <w:rsid w:val="00E33BB5"/>
    <w:rsid w:val="00E33E73"/>
    <w:rsid w:val="00E34EFE"/>
    <w:rsid w:val="00E37717"/>
    <w:rsid w:val="00E4040C"/>
    <w:rsid w:val="00E41211"/>
    <w:rsid w:val="00E417B8"/>
    <w:rsid w:val="00E4283B"/>
    <w:rsid w:val="00E42C6E"/>
    <w:rsid w:val="00E43FCD"/>
    <w:rsid w:val="00E465AF"/>
    <w:rsid w:val="00E46BD7"/>
    <w:rsid w:val="00E46CF2"/>
    <w:rsid w:val="00E46E3F"/>
    <w:rsid w:val="00E50179"/>
    <w:rsid w:val="00E50E8B"/>
    <w:rsid w:val="00E52910"/>
    <w:rsid w:val="00E549D7"/>
    <w:rsid w:val="00E55A18"/>
    <w:rsid w:val="00E62922"/>
    <w:rsid w:val="00E65C11"/>
    <w:rsid w:val="00E66E96"/>
    <w:rsid w:val="00E67025"/>
    <w:rsid w:val="00E67B9B"/>
    <w:rsid w:val="00E70157"/>
    <w:rsid w:val="00E71A48"/>
    <w:rsid w:val="00E728FF"/>
    <w:rsid w:val="00E73EE8"/>
    <w:rsid w:val="00E74D37"/>
    <w:rsid w:val="00E75317"/>
    <w:rsid w:val="00E75829"/>
    <w:rsid w:val="00E75D61"/>
    <w:rsid w:val="00E76101"/>
    <w:rsid w:val="00E76A00"/>
    <w:rsid w:val="00E772F3"/>
    <w:rsid w:val="00E77391"/>
    <w:rsid w:val="00E801B6"/>
    <w:rsid w:val="00E80DD7"/>
    <w:rsid w:val="00E81177"/>
    <w:rsid w:val="00E814A5"/>
    <w:rsid w:val="00E8158E"/>
    <w:rsid w:val="00E81717"/>
    <w:rsid w:val="00E8303E"/>
    <w:rsid w:val="00E8401A"/>
    <w:rsid w:val="00E84A6D"/>
    <w:rsid w:val="00E875A9"/>
    <w:rsid w:val="00E9022D"/>
    <w:rsid w:val="00E91112"/>
    <w:rsid w:val="00E92526"/>
    <w:rsid w:val="00E9355F"/>
    <w:rsid w:val="00E93825"/>
    <w:rsid w:val="00E93ED5"/>
    <w:rsid w:val="00E9476F"/>
    <w:rsid w:val="00E97773"/>
    <w:rsid w:val="00EA144C"/>
    <w:rsid w:val="00EA1479"/>
    <w:rsid w:val="00EA18D5"/>
    <w:rsid w:val="00EA2146"/>
    <w:rsid w:val="00EA2B97"/>
    <w:rsid w:val="00EA383A"/>
    <w:rsid w:val="00EA3AFC"/>
    <w:rsid w:val="00EA3B56"/>
    <w:rsid w:val="00EA3F8E"/>
    <w:rsid w:val="00EA40E2"/>
    <w:rsid w:val="00EA417F"/>
    <w:rsid w:val="00EA5F4F"/>
    <w:rsid w:val="00EB0B52"/>
    <w:rsid w:val="00EB1220"/>
    <w:rsid w:val="00EB1E65"/>
    <w:rsid w:val="00EB2CFD"/>
    <w:rsid w:val="00EB2D1C"/>
    <w:rsid w:val="00EB69DE"/>
    <w:rsid w:val="00EB6A7A"/>
    <w:rsid w:val="00EB749D"/>
    <w:rsid w:val="00EC2B30"/>
    <w:rsid w:val="00EC3AAC"/>
    <w:rsid w:val="00EC57F9"/>
    <w:rsid w:val="00EC5FF2"/>
    <w:rsid w:val="00EC6A0D"/>
    <w:rsid w:val="00EC72C4"/>
    <w:rsid w:val="00EC7356"/>
    <w:rsid w:val="00ED0A83"/>
    <w:rsid w:val="00ED0C52"/>
    <w:rsid w:val="00ED1EB5"/>
    <w:rsid w:val="00ED245E"/>
    <w:rsid w:val="00ED3550"/>
    <w:rsid w:val="00ED4F8C"/>
    <w:rsid w:val="00ED5826"/>
    <w:rsid w:val="00ED5A9F"/>
    <w:rsid w:val="00ED71E8"/>
    <w:rsid w:val="00ED7EB0"/>
    <w:rsid w:val="00EE0B19"/>
    <w:rsid w:val="00EE2903"/>
    <w:rsid w:val="00EE3B8B"/>
    <w:rsid w:val="00EE4FD8"/>
    <w:rsid w:val="00EE6D3F"/>
    <w:rsid w:val="00EE76AB"/>
    <w:rsid w:val="00EF2CD6"/>
    <w:rsid w:val="00EF4103"/>
    <w:rsid w:val="00EF485C"/>
    <w:rsid w:val="00EF67B2"/>
    <w:rsid w:val="00EF6A1B"/>
    <w:rsid w:val="00EF7026"/>
    <w:rsid w:val="00EF755A"/>
    <w:rsid w:val="00EF78EA"/>
    <w:rsid w:val="00EFE010"/>
    <w:rsid w:val="00F01110"/>
    <w:rsid w:val="00F01DE4"/>
    <w:rsid w:val="00F027B6"/>
    <w:rsid w:val="00F03429"/>
    <w:rsid w:val="00F042E6"/>
    <w:rsid w:val="00F06945"/>
    <w:rsid w:val="00F07265"/>
    <w:rsid w:val="00F07510"/>
    <w:rsid w:val="00F07A00"/>
    <w:rsid w:val="00F07B27"/>
    <w:rsid w:val="00F13E6D"/>
    <w:rsid w:val="00F15206"/>
    <w:rsid w:val="00F1756C"/>
    <w:rsid w:val="00F17609"/>
    <w:rsid w:val="00F206A1"/>
    <w:rsid w:val="00F21D1E"/>
    <w:rsid w:val="00F22823"/>
    <w:rsid w:val="00F22D34"/>
    <w:rsid w:val="00F26189"/>
    <w:rsid w:val="00F26947"/>
    <w:rsid w:val="00F3087F"/>
    <w:rsid w:val="00F31025"/>
    <w:rsid w:val="00F3174E"/>
    <w:rsid w:val="00F31EC3"/>
    <w:rsid w:val="00F34B85"/>
    <w:rsid w:val="00F35BFA"/>
    <w:rsid w:val="00F37D0D"/>
    <w:rsid w:val="00F400BF"/>
    <w:rsid w:val="00F411D1"/>
    <w:rsid w:val="00F41999"/>
    <w:rsid w:val="00F41CA9"/>
    <w:rsid w:val="00F43CCB"/>
    <w:rsid w:val="00F4642E"/>
    <w:rsid w:val="00F46B88"/>
    <w:rsid w:val="00F47903"/>
    <w:rsid w:val="00F47FD5"/>
    <w:rsid w:val="00F51953"/>
    <w:rsid w:val="00F52393"/>
    <w:rsid w:val="00F54E21"/>
    <w:rsid w:val="00F551A6"/>
    <w:rsid w:val="00F5618B"/>
    <w:rsid w:val="00F57D9E"/>
    <w:rsid w:val="00F6140B"/>
    <w:rsid w:val="00F61C3D"/>
    <w:rsid w:val="00F6273B"/>
    <w:rsid w:val="00F62C7C"/>
    <w:rsid w:val="00F630D8"/>
    <w:rsid w:val="00F63C14"/>
    <w:rsid w:val="00F64048"/>
    <w:rsid w:val="00F64A09"/>
    <w:rsid w:val="00F64FEB"/>
    <w:rsid w:val="00F656E0"/>
    <w:rsid w:val="00F65750"/>
    <w:rsid w:val="00F65C20"/>
    <w:rsid w:val="00F670EF"/>
    <w:rsid w:val="00F673EC"/>
    <w:rsid w:val="00F704D4"/>
    <w:rsid w:val="00F7094E"/>
    <w:rsid w:val="00F70E38"/>
    <w:rsid w:val="00F70FF4"/>
    <w:rsid w:val="00F72CA4"/>
    <w:rsid w:val="00F73C4F"/>
    <w:rsid w:val="00F741F1"/>
    <w:rsid w:val="00F74B5D"/>
    <w:rsid w:val="00F750BA"/>
    <w:rsid w:val="00F766CB"/>
    <w:rsid w:val="00F77299"/>
    <w:rsid w:val="00F7740C"/>
    <w:rsid w:val="00F77B45"/>
    <w:rsid w:val="00F80DEB"/>
    <w:rsid w:val="00F80F07"/>
    <w:rsid w:val="00F82D53"/>
    <w:rsid w:val="00F8477E"/>
    <w:rsid w:val="00F84D4E"/>
    <w:rsid w:val="00F86101"/>
    <w:rsid w:val="00F86619"/>
    <w:rsid w:val="00F86B25"/>
    <w:rsid w:val="00F90CF3"/>
    <w:rsid w:val="00F91143"/>
    <w:rsid w:val="00F91180"/>
    <w:rsid w:val="00F91229"/>
    <w:rsid w:val="00F91B8C"/>
    <w:rsid w:val="00F941DB"/>
    <w:rsid w:val="00F94C70"/>
    <w:rsid w:val="00F94F72"/>
    <w:rsid w:val="00F95204"/>
    <w:rsid w:val="00F95931"/>
    <w:rsid w:val="00F9698D"/>
    <w:rsid w:val="00F974D2"/>
    <w:rsid w:val="00F9759C"/>
    <w:rsid w:val="00F97605"/>
    <w:rsid w:val="00F97CBC"/>
    <w:rsid w:val="00FA1FDD"/>
    <w:rsid w:val="00FA244C"/>
    <w:rsid w:val="00FA41AC"/>
    <w:rsid w:val="00FA4993"/>
    <w:rsid w:val="00FA574F"/>
    <w:rsid w:val="00FA57F5"/>
    <w:rsid w:val="00FB00CF"/>
    <w:rsid w:val="00FB0670"/>
    <w:rsid w:val="00FB07BF"/>
    <w:rsid w:val="00FB1C31"/>
    <w:rsid w:val="00FB3205"/>
    <w:rsid w:val="00FB50D2"/>
    <w:rsid w:val="00FB7D1A"/>
    <w:rsid w:val="00FB7D1B"/>
    <w:rsid w:val="00FC04FD"/>
    <w:rsid w:val="00FC0781"/>
    <w:rsid w:val="00FC1143"/>
    <w:rsid w:val="00FC1281"/>
    <w:rsid w:val="00FC31CC"/>
    <w:rsid w:val="00FC3872"/>
    <w:rsid w:val="00FC3CB6"/>
    <w:rsid w:val="00FC418C"/>
    <w:rsid w:val="00FC57C3"/>
    <w:rsid w:val="00FC5A15"/>
    <w:rsid w:val="00FC5CDD"/>
    <w:rsid w:val="00FC62B8"/>
    <w:rsid w:val="00FC6927"/>
    <w:rsid w:val="00FC70E0"/>
    <w:rsid w:val="00FC75BB"/>
    <w:rsid w:val="00FD1944"/>
    <w:rsid w:val="00FD1A4F"/>
    <w:rsid w:val="00FD1F70"/>
    <w:rsid w:val="00FD2D8A"/>
    <w:rsid w:val="00FD2E89"/>
    <w:rsid w:val="00FD4311"/>
    <w:rsid w:val="00FD72C9"/>
    <w:rsid w:val="00FD7B41"/>
    <w:rsid w:val="00FD7EB1"/>
    <w:rsid w:val="00FE15CC"/>
    <w:rsid w:val="00FE33C1"/>
    <w:rsid w:val="00FE4010"/>
    <w:rsid w:val="00FE40A6"/>
    <w:rsid w:val="00FE5146"/>
    <w:rsid w:val="00FE57B0"/>
    <w:rsid w:val="00FE5B3A"/>
    <w:rsid w:val="00FE6C12"/>
    <w:rsid w:val="00FE6E74"/>
    <w:rsid w:val="00FF0075"/>
    <w:rsid w:val="00FF11E1"/>
    <w:rsid w:val="00FF151E"/>
    <w:rsid w:val="00FF15E9"/>
    <w:rsid w:val="00FF2E31"/>
    <w:rsid w:val="00FF2F71"/>
    <w:rsid w:val="00FF346D"/>
    <w:rsid w:val="00FF45C8"/>
    <w:rsid w:val="00FF554D"/>
    <w:rsid w:val="00FF67D0"/>
    <w:rsid w:val="00FF6F5D"/>
    <w:rsid w:val="00FF7830"/>
    <w:rsid w:val="01133B67"/>
    <w:rsid w:val="015EE0FF"/>
    <w:rsid w:val="0170789A"/>
    <w:rsid w:val="01C099C7"/>
    <w:rsid w:val="01CA332D"/>
    <w:rsid w:val="01E900F5"/>
    <w:rsid w:val="0200B5AA"/>
    <w:rsid w:val="028A9529"/>
    <w:rsid w:val="0299479F"/>
    <w:rsid w:val="02E8A076"/>
    <w:rsid w:val="02F3D3D7"/>
    <w:rsid w:val="03295A3D"/>
    <w:rsid w:val="034AB7F9"/>
    <w:rsid w:val="036AE9E2"/>
    <w:rsid w:val="03DB0ED9"/>
    <w:rsid w:val="0418DE4A"/>
    <w:rsid w:val="043545E3"/>
    <w:rsid w:val="0462ED4D"/>
    <w:rsid w:val="04A0E2BC"/>
    <w:rsid w:val="04A16491"/>
    <w:rsid w:val="04C2E8F6"/>
    <w:rsid w:val="04C8247F"/>
    <w:rsid w:val="05408F68"/>
    <w:rsid w:val="057B0F89"/>
    <w:rsid w:val="058BFE33"/>
    <w:rsid w:val="061ECD40"/>
    <w:rsid w:val="06C101CF"/>
    <w:rsid w:val="06D49152"/>
    <w:rsid w:val="06D50997"/>
    <w:rsid w:val="06D57626"/>
    <w:rsid w:val="06E352B8"/>
    <w:rsid w:val="0749850D"/>
    <w:rsid w:val="079286BC"/>
    <w:rsid w:val="07BC6296"/>
    <w:rsid w:val="07BEBCE2"/>
    <w:rsid w:val="07E79368"/>
    <w:rsid w:val="082F97E8"/>
    <w:rsid w:val="0831BC20"/>
    <w:rsid w:val="087E9FB1"/>
    <w:rsid w:val="08946A19"/>
    <w:rsid w:val="08F564D2"/>
    <w:rsid w:val="09095089"/>
    <w:rsid w:val="0946F875"/>
    <w:rsid w:val="0975F14D"/>
    <w:rsid w:val="09A8A1C4"/>
    <w:rsid w:val="09BE8176"/>
    <w:rsid w:val="0A460269"/>
    <w:rsid w:val="0A6136C0"/>
    <w:rsid w:val="0AB9E833"/>
    <w:rsid w:val="0AEF1344"/>
    <w:rsid w:val="0B1E3229"/>
    <w:rsid w:val="0D177DC5"/>
    <w:rsid w:val="0D440AED"/>
    <w:rsid w:val="0E8EB59F"/>
    <w:rsid w:val="0E92EDA7"/>
    <w:rsid w:val="0EE1412E"/>
    <w:rsid w:val="0EE8832E"/>
    <w:rsid w:val="0F2FAD03"/>
    <w:rsid w:val="0F4534BF"/>
    <w:rsid w:val="0F4CAD23"/>
    <w:rsid w:val="0F6934D2"/>
    <w:rsid w:val="0F727AB6"/>
    <w:rsid w:val="0F95A65F"/>
    <w:rsid w:val="0F961639"/>
    <w:rsid w:val="0FC6DCE2"/>
    <w:rsid w:val="1020C77D"/>
    <w:rsid w:val="102D3F3A"/>
    <w:rsid w:val="106B708C"/>
    <w:rsid w:val="10AD1597"/>
    <w:rsid w:val="10F27B71"/>
    <w:rsid w:val="10FF5688"/>
    <w:rsid w:val="111B0EE8"/>
    <w:rsid w:val="1180B5BA"/>
    <w:rsid w:val="1204FC7D"/>
    <w:rsid w:val="120E2BC2"/>
    <w:rsid w:val="122DF7CF"/>
    <w:rsid w:val="123AEA74"/>
    <w:rsid w:val="12B3AD1A"/>
    <w:rsid w:val="12C6F21B"/>
    <w:rsid w:val="12DAC6D5"/>
    <w:rsid w:val="131C01D7"/>
    <w:rsid w:val="13B3F4B4"/>
    <w:rsid w:val="13FE4FE0"/>
    <w:rsid w:val="14261648"/>
    <w:rsid w:val="142A545D"/>
    <w:rsid w:val="147926CB"/>
    <w:rsid w:val="14860CE6"/>
    <w:rsid w:val="1518DB0E"/>
    <w:rsid w:val="151C7430"/>
    <w:rsid w:val="1539F4DD"/>
    <w:rsid w:val="15A1F803"/>
    <w:rsid w:val="15FE20DD"/>
    <w:rsid w:val="16011C65"/>
    <w:rsid w:val="1606499C"/>
    <w:rsid w:val="162D0F86"/>
    <w:rsid w:val="166E1759"/>
    <w:rsid w:val="169C7D9E"/>
    <w:rsid w:val="16D851C3"/>
    <w:rsid w:val="16F4BFC3"/>
    <w:rsid w:val="16FD385F"/>
    <w:rsid w:val="174F1CB2"/>
    <w:rsid w:val="175BB6F9"/>
    <w:rsid w:val="1764EE1F"/>
    <w:rsid w:val="17845CAE"/>
    <w:rsid w:val="18299BD0"/>
    <w:rsid w:val="182C34FB"/>
    <w:rsid w:val="18AFFA45"/>
    <w:rsid w:val="18B60151"/>
    <w:rsid w:val="1915BC4A"/>
    <w:rsid w:val="1931DF34"/>
    <w:rsid w:val="19510CF5"/>
    <w:rsid w:val="19E820FA"/>
    <w:rsid w:val="1A1BE43A"/>
    <w:rsid w:val="1A419774"/>
    <w:rsid w:val="1AC660A7"/>
    <w:rsid w:val="1B273EAB"/>
    <w:rsid w:val="1B4BE18B"/>
    <w:rsid w:val="1B584C5C"/>
    <w:rsid w:val="1B7725EA"/>
    <w:rsid w:val="1B91E134"/>
    <w:rsid w:val="1B97BE46"/>
    <w:rsid w:val="1BA39A7E"/>
    <w:rsid w:val="1BAD64FF"/>
    <w:rsid w:val="1CB65CCC"/>
    <w:rsid w:val="1CB6D30A"/>
    <w:rsid w:val="1CC8DC0B"/>
    <w:rsid w:val="1CDA8102"/>
    <w:rsid w:val="1D1070F2"/>
    <w:rsid w:val="1D8A7316"/>
    <w:rsid w:val="1D915323"/>
    <w:rsid w:val="1DC1AD27"/>
    <w:rsid w:val="1E06CDEB"/>
    <w:rsid w:val="1EB57634"/>
    <w:rsid w:val="1EBA6410"/>
    <w:rsid w:val="1EEB6C41"/>
    <w:rsid w:val="1F2E10E0"/>
    <w:rsid w:val="1F4ADBD5"/>
    <w:rsid w:val="1F978E7F"/>
    <w:rsid w:val="204B39FB"/>
    <w:rsid w:val="2082AD3B"/>
    <w:rsid w:val="208C661D"/>
    <w:rsid w:val="20EC49D6"/>
    <w:rsid w:val="213D1E01"/>
    <w:rsid w:val="21512D73"/>
    <w:rsid w:val="2155AE55"/>
    <w:rsid w:val="21828B50"/>
    <w:rsid w:val="21A0FBE6"/>
    <w:rsid w:val="21CE5A5E"/>
    <w:rsid w:val="2246F98C"/>
    <w:rsid w:val="22502095"/>
    <w:rsid w:val="2292A0D0"/>
    <w:rsid w:val="229F3086"/>
    <w:rsid w:val="22CBFD1F"/>
    <w:rsid w:val="235B92F9"/>
    <w:rsid w:val="23AB25CA"/>
    <w:rsid w:val="23D0236E"/>
    <w:rsid w:val="255595C8"/>
    <w:rsid w:val="25617C98"/>
    <w:rsid w:val="256B655A"/>
    <w:rsid w:val="25B3D8E8"/>
    <w:rsid w:val="2619B621"/>
    <w:rsid w:val="263A9BC8"/>
    <w:rsid w:val="263F0BBC"/>
    <w:rsid w:val="2672AA17"/>
    <w:rsid w:val="2698B6D6"/>
    <w:rsid w:val="26EDDD36"/>
    <w:rsid w:val="273DC95F"/>
    <w:rsid w:val="27400F86"/>
    <w:rsid w:val="278949CF"/>
    <w:rsid w:val="27C999A3"/>
    <w:rsid w:val="28008275"/>
    <w:rsid w:val="2821CD24"/>
    <w:rsid w:val="283F4D82"/>
    <w:rsid w:val="28AA2923"/>
    <w:rsid w:val="28C94185"/>
    <w:rsid w:val="28D45E7B"/>
    <w:rsid w:val="292317D7"/>
    <w:rsid w:val="2977B70E"/>
    <w:rsid w:val="2A77475E"/>
    <w:rsid w:val="2AB608CA"/>
    <w:rsid w:val="2AC0D4F5"/>
    <w:rsid w:val="2AD89E6F"/>
    <w:rsid w:val="2B4B7CD6"/>
    <w:rsid w:val="2B892DA5"/>
    <w:rsid w:val="2C7DBE13"/>
    <w:rsid w:val="2C8C135E"/>
    <w:rsid w:val="2CC21C6C"/>
    <w:rsid w:val="2D135C8A"/>
    <w:rsid w:val="2D4F09A2"/>
    <w:rsid w:val="2D50D370"/>
    <w:rsid w:val="2D541E28"/>
    <w:rsid w:val="2D5B3C2C"/>
    <w:rsid w:val="2D85EEE4"/>
    <w:rsid w:val="2E55577B"/>
    <w:rsid w:val="2E6103B1"/>
    <w:rsid w:val="2E6D50D0"/>
    <w:rsid w:val="2EB06B18"/>
    <w:rsid w:val="2FC39C47"/>
    <w:rsid w:val="2FE61D81"/>
    <w:rsid w:val="308F559B"/>
    <w:rsid w:val="3095F13B"/>
    <w:rsid w:val="309BA497"/>
    <w:rsid w:val="30A6D8F1"/>
    <w:rsid w:val="30B8AC48"/>
    <w:rsid w:val="310350FC"/>
    <w:rsid w:val="31549FCD"/>
    <w:rsid w:val="3270F64D"/>
    <w:rsid w:val="32896CD3"/>
    <w:rsid w:val="3290B9A4"/>
    <w:rsid w:val="3362E775"/>
    <w:rsid w:val="33773BA9"/>
    <w:rsid w:val="33A15F19"/>
    <w:rsid w:val="34A16366"/>
    <w:rsid w:val="34BF2A3E"/>
    <w:rsid w:val="34D263C1"/>
    <w:rsid w:val="34FC3C39"/>
    <w:rsid w:val="3558BD3B"/>
    <w:rsid w:val="35CFDBC5"/>
    <w:rsid w:val="367E4854"/>
    <w:rsid w:val="36BA5E8C"/>
    <w:rsid w:val="36C14116"/>
    <w:rsid w:val="36C83E04"/>
    <w:rsid w:val="3723A2F2"/>
    <w:rsid w:val="372A6B52"/>
    <w:rsid w:val="373F699B"/>
    <w:rsid w:val="37F332E1"/>
    <w:rsid w:val="383AD787"/>
    <w:rsid w:val="384C46D6"/>
    <w:rsid w:val="388AEBC2"/>
    <w:rsid w:val="38C8D6D7"/>
    <w:rsid w:val="391F735E"/>
    <w:rsid w:val="396D68C5"/>
    <w:rsid w:val="39AE59F2"/>
    <w:rsid w:val="39B0AF44"/>
    <w:rsid w:val="39BDB1AD"/>
    <w:rsid w:val="39C94CE8"/>
    <w:rsid w:val="3A5F64D8"/>
    <w:rsid w:val="3A629E52"/>
    <w:rsid w:val="3ADC68C6"/>
    <w:rsid w:val="3AE9CD79"/>
    <w:rsid w:val="3AECD249"/>
    <w:rsid w:val="3B67B9E1"/>
    <w:rsid w:val="3BEA01E4"/>
    <w:rsid w:val="3BEDBBCA"/>
    <w:rsid w:val="3C7F12D7"/>
    <w:rsid w:val="3CDDE4C0"/>
    <w:rsid w:val="3CE798DC"/>
    <w:rsid w:val="3CFE6807"/>
    <w:rsid w:val="3D2FDBF8"/>
    <w:rsid w:val="3D5112AE"/>
    <w:rsid w:val="3D556166"/>
    <w:rsid w:val="3DA4ABD6"/>
    <w:rsid w:val="3DD804E0"/>
    <w:rsid w:val="3DD86FF5"/>
    <w:rsid w:val="3E088870"/>
    <w:rsid w:val="3E4B7150"/>
    <w:rsid w:val="3EC874F8"/>
    <w:rsid w:val="3ED2880F"/>
    <w:rsid w:val="3EE6E150"/>
    <w:rsid w:val="3F1ADA09"/>
    <w:rsid w:val="3F51D4EF"/>
    <w:rsid w:val="3FA4C8C4"/>
    <w:rsid w:val="3FACE3EA"/>
    <w:rsid w:val="3FC0FA2B"/>
    <w:rsid w:val="3FE4D9B7"/>
    <w:rsid w:val="3FE90B13"/>
    <w:rsid w:val="40348230"/>
    <w:rsid w:val="40487B13"/>
    <w:rsid w:val="4101E09B"/>
    <w:rsid w:val="41A3ED82"/>
    <w:rsid w:val="41D43BEB"/>
    <w:rsid w:val="41EF8794"/>
    <w:rsid w:val="421B93B7"/>
    <w:rsid w:val="422543C0"/>
    <w:rsid w:val="42262947"/>
    <w:rsid w:val="4247FC4F"/>
    <w:rsid w:val="4294A3D1"/>
    <w:rsid w:val="42C612D0"/>
    <w:rsid w:val="42D21761"/>
    <w:rsid w:val="42D91907"/>
    <w:rsid w:val="4348FC2C"/>
    <w:rsid w:val="4360401D"/>
    <w:rsid w:val="43727210"/>
    <w:rsid w:val="438DA04D"/>
    <w:rsid w:val="4392D32A"/>
    <w:rsid w:val="43E0521F"/>
    <w:rsid w:val="443028EC"/>
    <w:rsid w:val="4441E641"/>
    <w:rsid w:val="445F6D1D"/>
    <w:rsid w:val="44780695"/>
    <w:rsid w:val="44A9BCB7"/>
    <w:rsid w:val="44CB2B5F"/>
    <w:rsid w:val="45756F34"/>
    <w:rsid w:val="45B3C695"/>
    <w:rsid w:val="45C5F0ED"/>
    <w:rsid w:val="45CE04AD"/>
    <w:rsid w:val="45DAA123"/>
    <w:rsid w:val="46005F65"/>
    <w:rsid w:val="46019DB9"/>
    <w:rsid w:val="462CC2A1"/>
    <w:rsid w:val="46679E52"/>
    <w:rsid w:val="46937D82"/>
    <w:rsid w:val="475AA841"/>
    <w:rsid w:val="476C7AB2"/>
    <w:rsid w:val="47842552"/>
    <w:rsid w:val="486D84C2"/>
    <w:rsid w:val="486D8988"/>
    <w:rsid w:val="48E6E673"/>
    <w:rsid w:val="48ED4919"/>
    <w:rsid w:val="4909DBAE"/>
    <w:rsid w:val="490B700A"/>
    <w:rsid w:val="4912033A"/>
    <w:rsid w:val="495C776F"/>
    <w:rsid w:val="498C47DB"/>
    <w:rsid w:val="49BF4657"/>
    <w:rsid w:val="49E9F581"/>
    <w:rsid w:val="49FBB6E6"/>
    <w:rsid w:val="4A07BC29"/>
    <w:rsid w:val="4A649DB3"/>
    <w:rsid w:val="4A8F6C03"/>
    <w:rsid w:val="4AA6BB9E"/>
    <w:rsid w:val="4AAC03E1"/>
    <w:rsid w:val="4B4302C7"/>
    <w:rsid w:val="4B43AAC8"/>
    <w:rsid w:val="4B54A940"/>
    <w:rsid w:val="4BBF8EF1"/>
    <w:rsid w:val="4BC3A01A"/>
    <w:rsid w:val="4C400B74"/>
    <w:rsid w:val="4C654E54"/>
    <w:rsid w:val="4CAEC3C5"/>
    <w:rsid w:val="4CC2FE71"/>
    <w:rsid w:val="4D067FBC"/>
    <w:rsid w:val="4D169167"/>
    <w:rsid w:val="4D4283AD"/>
    <w:rsid w:val="4D7269DE"/>
    <w:rsid w:val="4DD8B88B"/>
    <w:rsid w:val="4E85BA57"/>
    <w:rsid w:val="4EA1DD40"/>
    <w:rsid w:val="4EB29B66"/>
    <w:rsid w:val="4ED9FE19"/>
    <w:rsid w:val="4F835B00"/>
    <w:rsid w:val="4FA21C33"/>
    <w:rsid w:val="4FA6F043"/>
    <w:rsid w:val="4FE87956"/>
    <w:rsid w:val="500BF2FA"/>
    <w:rsid w:val="5059F9C2"/>
    <w:rsid w:val="5084DD7D"/>
    <w:rsid w:val="513424C0"/>
    <w:rsid w:val="518BF6C5"/>
    <w:rsid w:val="518E61D0"/>
    <w:rsid w:val="519B4E4C"/>
    <w:rsid w:val="51C2DCCB"/>
    <w:rsid w:val="51DB0858"/>
    <w:rsid w:val="52132B22"/>
    <w:rsid w:val="5245FC9C"/>
    <w:rsid w:val="52754B98"/>
    <w:rsid w:val="52796F6A"/>
    <w:rsid w:val="52AAB707"/>
    <w:rsid w:val="52D002DB"/>
    <w:rsid w:val="531C8E80"/>
    <w:rsid w:val="5378398D"/>
    <w:rsid w:val="537FDE1E"/>
    <w:rsid w:val="539DE8BF"/>
    <w:rsid w:val="53F96F4D"/>
    <w:rsid w:val="54319712"/>
    <w:rsid w:val="553F56D4"/>
    <w:rsid w:val="55566427"/>
    <w:rsid w:val="5572FC4C"/>
    <w:rsid w:val="55CFA289"/>
    <w:rsid w:val="55D9707A"/>
    <w:rsid w:val="55E969FD"/>
    <w:rsid w:val="560457A4"/>
    <w:rsid w:val="565360FF"/>
    <w:rsid w:val="56598E43"/>
    <w:rsid w:val="568A27E7"/>
    <w:rsid w:val="56A9BDFE"/>
    <w:rsid w:val="56ABDF0D"/>
    <w:rsid w:val="56C23722"/>
    <w:rsid w:val="571985ED"/>
    <w:rsid w:val="57AB816B"/>
    <w:rsid w:val="57C1F645"/>
    <w:rsid w:val="57C36524"/>
    <w:rsid w:val="57EA3057"/>
    <w:rsid w:val="57FB4D4E"/>
    <w:rsid w:val="57FDEAE5"/>
    <w:rsid w:val="5833DFB2"/>
    <w:rsid w:val="586FC858"/>
    <w:rsid w:val="587F0004"/>
    <w:rsid w:val="588649E8"/>
    <w:rsid w:val="58BC316B"/>
    <w:rsid w:val="58CD8FEF"/>
    <w:rsid w:val="5921DA27"/>
    <w:rsid w:val="599BC63A"/>
    <w:rsid w:val="59DC3AD4"/>
    <w:rsid w:val="59DE43BB"/>
    <w:rsid w:val="5A285214"/>
    <w:rsid w:val="5A797740"/>
    <w:rsid w:val="5A9827A3"/>
    <w:rsid w:val="5AB30F35"/>
    <w:rsid w:val="5AD3CB5C"/>
    <w:rsid w:val="5B51F080"/>
    <w:rsid w:val="5B813BDE"/>
    <w:rsid w:val="5B8886F9"/>
    <w:rsid w:val="5B952E35"/>
    <w:rsid w:val="5BA8AC85"/>
    <w:rsid w:val="5BBC467D"/>
    <w:rsid w:val="5C34F580"/>
    <w:rsid w:val="5C4F9CFE"/>
    <w:rsid w:val="5CD55FF9"/>
    <w:rsid w:val="5D022C5A"/>
    <w:rsid w:val="5D451BC8"/>
    <w:rsid w:val="5D6456DC"/>
    <w:rsid w:val="5D6FBA43"/>
    <w:rsid w:val="5D7A75AA"/>
    <w:rsid w:val="5DA8A91E"/>
    <w:rsid w:val="5DE172D8"/>
    <w:rsid w:val="5DFDB212"/>
    <w:rsid w:val="5E5C8EFE"/>
    <w:rsid w:val="5E792065"/>
    <w:rsid w:val="5EDB3FEA"/>
    <w:rsid w:val="5F586ED9"/>
    <w:rsid w:val="5FC51F13"/>
    <w:rsid w:val="5FDE25F7"/>
    <w:rsid w:val="6050C980"/>
    <w:rsid w:val="60597916"/>
    <w:rsid w:val="6094E2A5"/>
    <w:rsid w:val="60A46D9B"/>
    <w:rsid w:val="60D478E0"/>
    <w:rsid w:val="60DADBBF"/>
    <w:rsid w:val="610D5561"/>
    <w:rsid w:val="617468F3"/>
    <w:rsid w:val="61AA4BAC"/>
    <w:rsid w:val="62321C14"/>
    <w:rsid w:val="625E3784"/>
    <w:rsid w:val="628297BD"/>
    <w:rsid w:val="62987E64"/>
    <w:rsid w:val="629CE3FD"/>
    <w:rsid w:val="62AB2409"/>
    <w:rsid w:val="632E9E9E"/>
    <w:rsid w:val="63634CBF"/>
    <w:rsid w:val="6364381A"/>
    <w:rsid w:val="6370BAE0"/>
    <w:rsid w:val="63BA9CBE"/>
    <w:rsid w:val="63D91CE7"/>
    <w:rsid w:val="64367C13"/>
    <w:rsid w:val="64440FF4"/>
    <w:rsid w:val="64A68FFD"/>
    <w:rsid w:val="64DEDE83"/>
    <w:rsid w:val="6501F3AC"/>
    <w:rsid w:val="653ADFD0"/>
    <w:rsid w:val="65E376E9"/>
    <w:rsid w:val="663A63DE"/>
    <w:rsid w:val="66658FDD"/>
    <w:rsid w:val="666C495D"/>
    <w:rsid w:val="671F028C"/>
    <w:rsid w:val="67710618"/>
    <w:rsid w:val="67AA43BE"/>
    <w:rsid w:val="68190503"/>
    <w:rsid w:val="6827A952"/>
    <w:rsid w:val="687B956B"/>
    <w:rsid w:val="689A1461"/>
    <w:rsid w:val="68EE72A7"/>
    <w:rsid w:val="68FC5EE5"/>
    <w:rsid w:val="6921488F"/>
    <w:rsid w:val="6943FF5F"/>
    <w:rsid w:val="696D2820"/>
    <w:rsid w:val="69BBEDD9"/>
    <w:rsid w:val="69E16255"/>
    <w:rsid w:val="6A187EC5"/>
    <w:rsid w:val="6A8DF32D"/>
    <w:rsid w:val="6ABF22AB"/>
    <w:rsid w:val="6AFAA454"/>
    <w:rsid w:val="6B325053"/>
    <w:rsid w:val="6B625B66"/>
    <w:rsid w:val="6B723321"/>
    <w:rsid w:val="6B80239E"/>
    <w:rsid w:val="6BB6A49A"/>
    <w:rsid w:val="6BC5439B"/>
    <w:rsid w:val="6BCA7E12"/>
    <w:rsid w:val="6C284786"/>
    <w:rsid w:val="6C641D94"/>
    <w:rsid w:val="6C71FC06"/>
    <w:rsid w:val="6C93E0F8"/>
    <w:rsid w:val="6CA47F11"/>
    <w:rsid w:val="6D01A870"/>
    <w:rsid w:val="6D197623"/>
    <w:rsid w:val="6D21FEEC"/>
    <w:rsid w:val="6D436BD0"/>
    <w:rsid w:val="6DE0C6AE"/>
    <w:rsid w:val="6E09E379"/>
    <w:rsid w:val="6E49A1D2"/>
    <w:rsid w:val="6E549599"/>
    <w:rsid w:val="6E859007"/>
    <w:rsid w:val="6EB3B77E"/>
    <w:rsid w:val="6EBBC8DE"/>
    <w:rsid w:val="6EFE8730"/>
    <w:rsid w:val="6F5C869C"/>
    <w:rsid w:val="6FA6CFB6"/>
    <w:rsid w:val="6FA99E0B"/>
    <w:rsid w:val="6FCA6C3D"/>
    <w:rsid w:val="6FD4FF24"/>
    <w:rsid w:val="7034D03A"/>
    <w:rsid w:val="70F4122B"/>
    <w:rsid w:val="71127CF6"/>
    <w:rsid w:val="712AEF4D"/>
    <w:rsid w:val="712E9F51"/>
    <w:rsid w:val="71701EFF"/>
    <w:rsid w:val="71907CF3"/>
    <w:rsid w:val="71D43E0C"/>
    <w:rsid w:val="71F5E566"/>
    <w:rsid w:val="7232D909"/>
    <w:rsid w:val="7235A3CB"/>
    <w:rsid w:val="7256D18D"/>
    <w:rsid w:val="7272C3F4"/>
    <w:rsid w:val="7295B447"/>
    <w:rsid w:val="72B2367A"/>
    <w:rsid w:val="72D16711"/>
    <w:rsid w:val="72F5F08F"/>
    <w:rsid w:val="730C9089"/>
    <w:rsid w:val="73117984"/>
    <w:rsid w:val="7346B645"/>
    <w:rsid w:val="736F25DB"/>
    <w:rsid w:val="74176223"/>
    <w:rsid w:val="74349EA8"/>
    <w:rsid w:val="746A7284"/>
    <w:rsid w:val="746F4D18"/>
    <w:rsid w:val="74798724"/>
    <w:rsid w:val="747D26E8"/>
    <w:rsid w:val="74B52C6B"/>
    <w:rsid w:val="74F1097B"/>
    <w:rsid w:val="7540069D"/>
    <w:rsid w:val="75FEDF7B"/>
    <w:rsid w:val="76230D1B"/>
    <w:rsid w:val="76C546E3"/>
    <w:rsid w:val="76FD9C33"/>
    <w:rsid w:val="7741D46F"/>
    <w:rsid w:val="779783B9"/>
    <w:rsid w:val="77CAB160"/>
    <w:rsid w:val="77DD4E83"/>
    <w:rsid w:val="78602EE4"/>
    <w:rsid w:val="79552092"/>
    <w:rsid w:val="795A6754"/>
    <w:rsid w:val="7966FD55"/>
    <w:rsid w:val="7A008381"/>
    <w:rsid w:val="7A13EA69"/>
    <w:rsid w:val="7A5C3966"/>
    <w:rsid w:val="7A6DB6FB"/>
    <w:rsid w:val="7A8EA6A4"/>
    <w:rsid w:val="7AA0F605"/>
    <w:rsid w:val="7AA17733"/>
    <w:rsid w:val="7AB9DB57"/>
    <w:rsid w:val="7AD90CAA"/>
    <w:rsid w:val="7AF337A1"/>
    <w:rsid w:val="7AF60956"/>
    <w:rsid w:val="7B5FD6F8"/>
    <w:rsid w:val="7B661E62"/>
    <w:rsid w:val="7B83720C"/>
    <w:rsid w:val="7B9819BF"/>
    <w:rsid w:val="7B9EB822"/>
    <w:rsid w:val="7C0E3419"/>
    <w:rsid w:val="7C1208D4"/>
    <w:rsid w:val="7C9A7D49"/>
    <w:rsid w:val="7D295F34"/>
    <w:rsid w:val="7D83EB2A"/>
    <w:rsid w:val="7DB8E05B"/>
    <w:rsid w:val="7DC7F926"/>
    <w:rsid w:val="7DCB20F1"/>
    <w:rsid w:val="7E4CFC28"/>
    <w:rsid w:val="7EA861F3"/>
    <w:rsid w:val="7EBBDCE8"/>
    <w:rsid w:val="7EC9C12A"/>
    <w:rsid w:val="7F3334A9"/>
    <w:rsid w:val="7F81478E"/>
    <w:rsid w:val="7F85B75F"/>
    <w:rsid w:val="7FDF6CE3"/>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8DF18"/>
  <w15:chartTrackingRefBased/>
  <w15:docId w15:val="{0D56E5B5-CE15-4BC0-BB0A-55CA8B532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24576"/>
    <w:pPr>
      <w:spacing w:after="0" w:line="240" w:lineRule="auto"/>
    </w:pPr>
    <w:rPr>
      <w:rFonts w:ascii="Times New Roman" w:eastAsia="Times New Roman" w:hAnsi="Times New Roman" w:cs="Times New Roman"/>
      <w:sz w:val="24"/>
      <w:szCs w:val="24"/>
      <w:lang w:eastAsia="et-EE"/>
    </w:rPr>
  </w:style>
  <w:style w:type="paragraph" w:styleId="Pealkiri1">
    <w:name w:val="heading 1"/>
    <w:basedOn w:val="Normaallaad"/>
    <w:next w:val="Normaallaad"/>
    <w:link w:val="Pealkiri1Mrk"/>
    <w:qFormat/>
    <w:rsid w:val="00E24576"/>
    <w:pPr>
      <w:keepNext/>
      <w:outlineLvl w:val="0"/>
    </w:pPr>
    <w:rPr>
      <w:b/>
      <w:bCs/>
      <w:lang w:eastAsia="en-US"/>
    </w:rPr>
  </w:style>
  <w:style w:type="paragraph" w:styleId="Pealkiri3">
    <w:name w:val="heading 3"/>
    <w:basedOn w:val="Normaallaad"/>
    <w:next w:val="Normaallaad"/>
    <w:link w:val="Pealkiri3Mrk"/>
    <w:uiPriority w:val="9"/>
    <w:semiHidden/>
    <w:unhideWhenUsed/>
    <w:qFormat/>
    <w:rsid w:val="00D244C3"/>
    <w:pPr>
      <w:keepNext/>
      <w:keepLines/>
      <w:spacing w:before="40"/>
      <w:outlineLvl w:val="2"/>
    </w:pPr>
    <w:rPr>
      <w:rFonts w:asciiTheme="majorHAnsi" w:eastAsiaTheme="majorEastAsia" w:hAnsiTheme="majorHAnsi" w:cstheme="majorBidi"/>
      <w:color w:val="1F3763" w:themeColor="accent1" w:themeShade="7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6E5A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aliases w:val="Char,Fußnote,Carattere,fn,Footnotes,Footnote ak,Footnote Text Char1,Footnote Text Char Char,fn Char Char,footnote text Char Char,Footnotes Char Char,Footnote ak Char Char,fn Char1,footnote text Char1,Footnotes Char1,ft"/>
    <w:basedOn w:val="Normaallaad"/>
    <w:link w:val="AllmrkusetekstMrk"/>
    <w:uiPriority w:val="99"/>
    <w:unhideWhenUsed/>
    <w:qFormat/>
    <w:rsid w:val="00CE2D0B"/>
    <w:rPr>
      <w:rFonts w:asciiTheme="minorHAnsi" w:eastAsiaTheme="minorHAnsi" w:hAnsiTheme="minorHAnsi" w:cstheme="minorBidi"/>
      <w:sz w:val="20"/>
      <w:szCs w:val="20"/>
      <w:lang w:eastAsia="en-US"/>
    </w:rPr>
  </w:style>
  <w:style w:type="character" w:customStyle="1" w:styleId="AllmrkusetekstMrk">
    <w:name w:val="Allmärkuse tekst Märk"/>
    <w:aliases w:val="Char Märk,Fußnote Märk,Carattere Märk,fn Märk,Footnotes Märk,Footnote ak Märk,Footnote Text Char1 Märk,Footnote Text Char Char Märk,fn Char Char Märk,footnote text Char Char Märk,Footnotes Char Char Märk,Footnote ak Char Char Märk"/>
    <w:basedOn w:val="Liguvaikefont"/>
    <w:link w:val="Allmrkusetekst"/>
    <w:uiPriority w:val="99"/>
    <w:qFormat/>
    <w:rsid w:val="00CE2D0B"/>
    <w:rPr>
      <w:sz w:val="20"/>
      <w:szCs w:val="20"/>
    </w:rPr>
  </w:style>
  <w:style w:type="character" w:styleId="Allmrkuseviide">
    <w:name w:val="footnote reference"/>
    <w:aliases w:val="Ref,de nota al pie,ftref,Footnote Refernece,Footnote Reference Superscript,Footnote Reference text,Footnote symbol,Voetnootverwijzing,footnote ref,FR,Fußnotenzeichen diss neu,Times 10 Point,Exposant 3 Point, Exposant 3 Point,Re,SUPERS"/>
    <w:basedOn w:val="Liguvaikefont"/>
    <w:link w:val="16Point"/>
    <w:uiPriority w:val="99"/>
    <w:unhideWhenUsed/>
    <w:qFormat/>
    <w:rsid w:val="00CE2D0B"/>
    <w:rPr>
      <w:vertAlign w:val="superscript"/>
    </w:rPr>
  </w:style>
  <w:style w:type="paragraph" w:styleId="Pis">
    <w:name w:val="header"/>
    <w:basedOn w:val="Normaallaad"/>
    <w:link w:val="PisMrk"/>
    <w:rsid w:val="00E24576"/>
    <w:pPr>
      <w:tabs>
        <w:tab w:val="center" w:pos="4536"/>
        <w:tab w:val="right" w:pos="9072"/>
      </w:tabs>
    </w:pPr>
  </w:style>
  <w:style w:type="character" w:customStyle="1" w:styleId="PisMrk">
    <w:name w:val="Päis Märk"/>
    <w:basedOn w:val="Liguvaikefont"/>
    <w:link w:val="Pis"/>
    <w:rsid w:val="00E24576"/>
    <w:rPr>
      <w:rFonts w:ascii="Times New Roman" w:eastAsia="Times New Roman" w:hAnsi="Times New Roman" w:cs="Times New Roman"/>
      <w:sz w:val="24"/>
      <w:szCs w:val="24"/>
      <w:lang w:eastAsia="et-EE"/>
    </w:rPr>
  </w:style>
  <w:style w:type="character" w:customStyle="1" w:styleId="Pealkiri1Mrk">
    <w:name w:val="Pealkiri 1 Märk"/>
    <w:basedOn w:val="Liguvaikefont"/>
    <w:link w:val="Pealkiri1"/>
    <w:rsid w:val="00E24576"/>
    <w:rPr>
      <w:rFonts w:ascii="Times New Roman" w:eastAsia="Times New Roman" w:hAnsi="Times New Roman" w:cs="Times New Roman"/>
      <w:b/>
      <w:bCs/>
      <w:sz w:val="24"/>
      <w:szCs w:val="24"/>
    </w:rPr>
  </w:style>
  <w:style w:type="character" w:styleId="Hperlink">
    <w:name w:val="Hyperlink"/>
    <w:basedOn w:val="Liguvaikefont"/>
    <w:uiPriority w:val="99"/>
    <w:unhideWhenUsed/>
    <w:rsid w:val="005B6136"/>
    <w:rPr>
      <w:color w:val="0563C1"/>
      <w:u w:val="single"/>
    </w:rPr>
  </w:style>
  <w:style w:type="character" w:customStyle="1" w:styleId="Lahendamatamainimine1">
    <w:name w:val="Lahendamata mainimine1"/>
    <w:basedOn w:val="Liguvaikefont"/>
    <w:uiPriority w:val="99"/>
    <w:semiHidden/>
    <w:unhideWhenUsed/>
    <w:rsid w:val="00920A92"/>
    <w:rPr>
      <w:color w:val="605E5C"/>
      <w:shd w:val="clear" w:color="auto" w:fill="E1DFDD"/>
    </w:rPr>
  </w:style>
  <w:style w:type="character" w:styleId="Klastatudhperlink">
    <w:name w:val="FollowedHyperlink"/>
    <w:basedOn w:val="Liguvaikefont"/>
    <w:uiPriority w:val="99"/>
    <w:semiHidden/>
    <w:unhideWhenUsed/>
    <w:rsid w:val="000D6534"/>
    <w:rPr>
      <w:color w:val="954F72" w:themeColor="followedHyperlink"/>
      <w:u w:val="single"/>
    </w:rPr>
  </w:style>
  <w:style w:type="paragraph" w:styleId="Loendilik">
    <w:name w:val="List Paragraph"/>
    <w:basedOn w:val="Normaallaad"/>
    <w:uiPriority w:val="34"/>
    <w:qFormat/>
    <w:rsid w:val="001619B2"/>
    <w:pPr>
      <w:spacing w:after="160" w:line="259" w:lineRule="auto"/>
      <w:ind w:left="720"/>
      <w:contextualSpacing/>
    </w:pPr>
    <w:rPr>
      <w:rFonts w:asciiTheme="minorHAnsi" w:eastAsiaTheme="minorHAnsi" w:hAnsiTheme="minorHAnsi" w:cstheme="minorBidi"/>
      <w:sz w:val="22"/>
      <w:szCs w:val="22"/>
      <w:lang w:eastAsia="en-US"/>
    </w:rPr>
  </w:style>
  <w:style w:type="paragraph" w:styleId="Jalus">
    <w:name w:val="footer"/>
    <w:basedOn w:val="Normaallaad"/>
    <w:link w:val="JalusMrk"/>
    <w:uiPriority w:val="99"/>
    <w:unhideWhenUsed/>
    <w:rsid w:val="00FC3CB6"/>
    <w:pPr>
      <w:tabs>
        <w:tab w:val="center" w:pos="4536"/>
        <w:tab w:val="right" w:pos="9072"/>
      </w:tabs>
    </w:pPr>
  </w:style>
  <w:style w:type="character" w:customStyle="1" w:styleId="JalusMrk">
    <w:name w:val="Jalus Märk"/>
    <w:basedOn w:val="Liguvaikefont"/>
    <w:link w:val="Jalus"/>
    <w:uiPriority w:val="99"/>
    <w:rsid w:val="00FC3CB6"/>
    <w:rPr>
      <w:rFonts w:ascii="Times New Roman" w:eastAsia="Times New Roman" w:hAnsi="Times New Roman" w:cs="Times New Roman"/>
      <w:sz w:val="24"/>
      <w:szCs w:val="24"/>
      <w:lang w:eastAsia="et-EE"/>
    </w:rPr>
  </w:style>
  <w:style w:type="character" w:customStyle="1" w:styleId="tyhik">
    <w:name w:val="tyhik"/>
    <w:basedOn w:val="Liguvaikefont"/>
    <w:rsid w:val="0054313D"/>
  </w:style>
  <w:style w:type="character" w:customStyle="1" w:styleId="mm">
    <w:name w:val="mm"/>
    <w:basedOn w:val="Liguvaikefont"/>
    <w:rsid w:val="0054313D"/>
  </w:style>
  <w:style w:type="paragraph" w:customStyle="1" w:styleId="NumberedList">
    <w:name w:val="Numbered List"/>
    <w:uiPriority w:val="99"/>
    <w:rsid w:val="00853ADB"/>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eastAsia="et-EE"/>
    </w:rPr>
  </w:style>
  <w:style w:type="character" w:styleId="Kommentaariviide">
    <w:name w:val="annotation reference"/>
    <w:basedOn w:val="Liguvaikefont"/>
    <w:uiPriority w:val="99"/>
    <w:semiHidden/>
    <w:unhideWhenUsed/>
    <w:rsid w:val="00FF346D"/>
    <w:rPr>
      <w:sz w:val="16"/>
      <w:szCs w:val="16"/>
    </w:rPr>
  </w:style>
  <w:style w:type="paragraph" w:styleId="Kommentaaritekst">
    <w:name w:val="annotation text"/>
    <w:basedOn w:val="Normaallaad"/>
    <w:link w:val="KommentaaritekstMrk"/>
    <w:uiPriority w:val="99"/>
    <w:unhideWhenUsed/>
    <w:rsid w:val="00FF346D"/>
    <w:rPr>
      <w:sz w:val="20"/>
      <w:szCs w:val="20"/>
    </w:rPr>
  </w:style>
  <w:style w:type="character" w:customStyle="1" w:styleId="KommentaaritekstMrk">
    <w:name w:val="Kommentaari tekst Märk"/>
    <w:basedOn w:val="Liguvaikefont"/>
    <w:link w:val="Kommentaaritekst"/>
    <w:uiPriority w:val="99"/>
    <w:rsid w:val="00FF346D"/>
    <w:rPr>
      <w:rFonts w:ascii="Times New Roman" w:eastAsia="Times New Roman" w:hAnsi="Times New Roman" w:cs="Times New Roman"/>
      <w:sz w:val="20"/>
      <w:szCs w:val="20"/>
      <w:lang w:eastAsia="et-EE"/>
    </w:rPr>
  </w:style>
  <w:style w:type="paragraph" w:styleId="Kommentaariteema">
    <w:name w:val="annotation subject"/>
    <w:basedOn w:val="Kommentaaritekst"/>
    <w:next w:val="Kommentaaritekst"/>
    <w:link w:val="KommentaariteemaMrk"/>
    <w:uiPriority w:val="99"/>
    <w:semiHidden/>
    <w:unhideWhenUsed/>
    <w:rsid w:val="00FF346D"/>
    <w:rPr>
      <w:b/>
      <w:bCs/>
    </w:rPr>
  </w:style>
  <w:style w:type="character" w:customStyle="1" w:styleId="KommentaariteemaMrk">
    <w:name w:val="Kommentaari teema Märk"/>
    <w:basedOn w:val="KommentaaritekstMrk"/>
    <w:link w:val="Kommentaariteema"/>
    <w:uiPriority w:val="99"/>
    <w:semiHidden/>
    <w:rsid w:val="00FF346D"/>
    <w:rPr>
      <w:rFonts w:ascii="Times New Roman" w:eastAsia="Times New Roman" w:hAnsi="Times New Roman" w:cs="Times New Roman"/>
      <w:b/>
      <w:bCs/>
      <w:sz w:val="20"/>
      <w:szCs w:val="20"/>
      <w:lang w:eastAsia="et-EE"/>
    </w:rPr>
  </w:style>
  <w:style w:type="paragraph" w:styleId="Jutumullitekst">
    <w:name w:val="Balloon Text"/>
    <w:basedOn w:val="Normaallaad"/>
    <w:link w:val="JutumullitekstMrk"/>
    <w:uiPriority w:val="99"/>
    <w:semiHidden/>
    <w:unhideWhenUsed/>
    <w:rsid w:val="00FF346D"/>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FF346D"/>
    <w:rPr>
      <w:rFonts w:ascii="Segoe UI" w:eastAsia="Times New Roman" w:hAnsi="Segoe UI" w:cs="Segoe UI"/>
      <w:sz w:val="18"/>
      <w:szCs w:val="18"/>
      <w:lang w:eastAsia="et-EE"/>
    </w:rPr>
  </w:style>
  <w:style w:type="paragraph" w:styleId="Redaktsioon">
    <w:name w:val="Revision"/>
    <w:hidden/>
    <w:uiPriority w:val="99"/>
    <w:semiHidden/>
    <w:rsid w:val="00C352D2"/>
    <w:pPr>
      <w:spacing w:after="0" w:line="240" w:lineRule="auto"/>
    </w:pPr>
    <w:rPr>
      <w:rFonts w:ascii="Times New Roman" w:eastAsia="Times New Roman" w:hAnsi="Times New Roman" w:cs="Times New Roman"/>
      <w:sz w:val="24"/>
      <w:szCs w:val="24"/>
      <w:lang w:eastAsia="et-EE"/>
    </w:rPr>
  </w:style>
  <w:style w:type="paragraph" w:customStyle="1" w:styleId="titreobjetcp">
    <w:name w:val="titreobjet_cp"/>
    <w:basedOn w:val="Normaallaad"/>
    <w:rsid w:val="006A376B"/>
    <w:pPr>
      <w:spacing w:before="100" w:beforeAutospacing="1" w:after="100" w:afterAutospacing="1"/>
    </w:pPr>
  </w:style>
  <w:style w:type="character" w:customStyle="1" w:styleId="Lahendamatamainimine2">
    <w:name w:val="Lahendamata mainimine2"/>
    <w:basedOn w:val="Liguvaikefont"/>
    <w:uiPriority w:val="99"/>
    <w:semiHidden/>
    <w:unhideWhenUsed/>
    <w:rsid w:val="006A376B"/>
    <w:rPr>
      <w:color w:val="605E5C"/>
      <w:shd w:val="clear" w:color="auto" w:fill="E1DFDD"/>
    </w:rPr>
  </w:style>
  <w:style w:type="paragraph" w:customStyle="1" w:styleId="16Point">
    <w:name w:val="16 Point"/>
    <w:aliases w:val="Superscript 6 Point,Footnote reference number,Odwołanie przypisu,number,2001+ Fußnotenzeichen"/>
    <w:basedOn w:val="Normaallaad"/>
    <w:link w:val="Allmrkuseviide"/>
    <w:uiPriority w:val="99"/>
    <w:qFormat/>
    <w:rsid w:val="009C7C5B"/>
    <w:pPr>
      <w:spacing w:after="160" w:line="240" w:lineRule="exact"/>
    </w:pPr>
    <w:rPr>
      <w:rFonts w:asciiTheme="minorHAnsi" w:eastAsiaTheme="minorHAnsi" w:hAnsiTheme="minorHAnsi" w:cstheme="minorBidi"/>
      <w:sz w:val="22"/>
      <w:szCs w:val="22"/>
      <w:vertAlign w:val="superscript"/>
      <w:lang w:eastAsia="en-US"/>
    </w:rPr>
  </w:style>
  <w:style w:type="paragraph" w:customStyle="1" w:styleId="mb-2">
    <w:name w:val="mb-2"/>
    <w:basedOn w:val="Normaallaad"/>
    <w:rsid w:val="00802EEF"/>
    <w:pPr>
      <w:spacing w:before="100" w:beforeAutospacing="1" w:after="100" w:afterAutospacing="1"/>
    </w:pPr>
  </w:style>
  <w:style w:type="character" w:customStyle="1" w:styleId="Lahendamatamainimine3">
    <w:name w:val="Lahendamata mainimine3"/>
    <w:basedOn w:val="Liguvaikefont"/>
    <w:uiPriority w:val="99"/>
    <w:semiHidden/>
    <w:unhideWhenUsed/>
    <w:rsid w:val="003A1648"/>
    <w:rPr>
      <w:color w:val="605E5C"/>
      <w:shd w:val="clear" w:color="auto" w:fill="E1DFDD"/>
    </w:rPr>
  </w:style>
  <w:style w:type="character" w:styleId="Lahendamatamainimine">
    <w:name w:val="Unresolved Mention"/>
    <w:basedOn w:val="Liguvaikefont"/>
    <w:uiPriority w:val="99"/>
    <w:semiHidden/>
    <w:unhideWhenUsed/>
    <w:rsid w:val="00B871CE"/>
    <w:rPr>
      <w:color w:val="605E5C"/>
      <w:shd w:val="clear" w:color="auto" w:fill="E1DFDD"/>
    </w:rPr>
  </w:style>
  <w:style w:type="paragraph" w:styleId="Normaallaadveeb">
    <w:name w:val="Normal (Web)"/>
    <w:basedOn w:val="Normaallaad"/>
    <w:uiPriority w:val="99"/>
    <w:semiHidden/>
    <w:unhideWhenUsed/>
    <w:rsid w:val="00956946"/>
  </w:style>
  <w:style w:type="character" w:customStyle="1" w:styleId="Pealkiri3Mrk">
    <w:name w:val="Pealkiri 3 Märk"/>
    <w:basedOn w:val="Liguvaikefont"/>
    <w:link w:val="Pealkiri3"/>
    <w:uiPriority w:val="9"/>
    <w:semiHidden/>
    <w:rsid w:val="00D244C3"/>
    <w:rPr>
      <w:rFonts w:asciiTheme="majorHAnsi" w:eastAsiaTheme="majorEastAsia" w:hAnsiTheme="majorHAnsi" w:cstheme="majorBidi"/>
      <w:color w:val="1F3763" w:themeColor="accent1" w:themeShade="7F"/>
      <w:sz w:val="24"/>
      <w:szCs w:val="24"/>
      <w:lang w:eastAsia="et-EE"/>
    </w:rPr>
  </w:style>
  <w:style w:type="paragraph" w:customStyle="1" w:styleId="Default">
    <w:name w:val="Default"/>
    <w:rsid w:val="00962CBF"/>
    <w:pPr>
      <w:autoSpaceDE w:val="0"/>
      <w:autoSpaceDN w:val="0"/>
      <w:adjustRightInd w:val="0"/>
      <w:spacing w:after="0" w:line="240" w:lineRule="auto"/>
    </w:pPr>
    <w:rPr>
      <w:rFonts w:ascii="Arial" w:eastAsia="Times New Roman" w:hAnsi="Arial" w:cs="Arial"/>
      <w:color w:val="000000"/>
      <w:sz w:val="24"/>
      <w:szCs w:val="24"/>
    </w:rPr>
  </w:style>
  <w:style w:type="character" w:styleId="Mainimine">
    <w:name w:val="Mention"/>
    <w:basedOn w:val="Liguvaikefont"/>
    <w:uiPriority w:val="99"/>
    <w:unhideWhenUsed/>
    <w:rsid w:val="00DB0E6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633781">
      <w:bodyDiv w:val="1"/>
      <w:marLeft w:val="0"/>
      <w:marRight w:val="0"/>
      <w:marTop w:val="0"/>
      <w:marBottom w:val="0"/>
      <w:divBdr>
        <w:top w:val="none" w:sz="0" w:space="0" w:color="auto"/>
        <w:left w:val="none" w:sz="0" w:space="0" w:color="auto"/>
        <w:bottom w:val="none" w:sz="0" w:space="0" w:color="auto"/>
        <w:right w:val="none" w:sz="0" w:space="0" w:color="auto"/>
      </w:divBdr>
    </w:div>
    <w:div w:id="181864397">
      <w:bodyDiv w:val="1"/>
      <w:marLeft w:val="0"/>
      <w:marRight w:val="0"/>
      <w:marTop w:val="0"/>
      <w:marBottom w:val="0"/>
      <w:divBdr>
        <w:top w:val="none" w:sz="0" w:space="0" w:color="auto"/>
        <w:left w:val="none" w:sz="0" w:space="0" w:color="auto"/>
        <w:bottom w:val="none" w:sz="0" w:space="0" w:color="auto"/>
        <w:right w:val="none" w:sz="0" w:space="0" w:color="auto"/>
      </w:divBdr>
    </w:div>
    <w:div w:id="238947436">
      <w:bodyDiv w:val="1"/>
      <w:marLeft w:val="0"/>
      <w:marRight w:val="0"/>
      <w:marTop w:val="0"/>
      <w:marBottom w:val="0"/>
      <w:divBdr>
        <w:top w:val="none" w:sz="0" w:space="0" w:color="auto"/>
        <w:left w:val="none" w:sz="0" w:space="0" w:color="auto"/>
        <w:bottom w:val="none" w:sz="0" w:space="0" w:color="auto"/>
        <w:right w:val="none" w:sz="0" w:space="0" w:color="auto"/>
      </w:divBdr>
    </w:div>
    <w:div w:id="252665345">
      <w:bodyDiv w:val="1"/>
      <w:marLeft w:val="0"/>
      <w:marRight w:val="0"/>
      <w:marTop w:val="0"/>
      <w:marBottom w:val="0"/>
      <w:divBdr>
        <w:top w:val="none" w:sz="0" w:space="0" w:color="auto"/>
        <w:left w:val="none" w:sz="0" w:space="0" w:color="auto"/>
        <w:bottom w:val="none" w:sz="0" w:space="0" w:color="auto"/>
        <w:right w:val="none" w:sz="0" w:space="0" w:color="auto"/>
      </w:divBdr>
    </w:div>
    <w:div w:id="280186872">
      <w:bodyDiv w:val="1"/>
      <w:marLeft w:val="0"/>
      <w:marRight w:val="0"/>
      <w:marTop w:val="0"/>
      <w:marBottom w:val="0"/>
      <w:divBdr>
        <w:top w:val="none" w:sz="0" w:space="0" w:color="auto"/>
        <w:left w:val="none" w:sz="0" w:space="0" w:color="auto"/>
        <w:bottom w:val="none" w:sz="0" w:space="0" w:color="auto"/>
        <w:right w:val="none" w:sz="0" w:space="0" w:color="auto"/>
      </w:divBdr>
    </w:div>
    <w:div w:id="284701850">
      <w:bodyDiv w:val="1"/>
      <w:marLeft w:val="0"/>
      <w:marRight w:val="0"/>
      <w:marTop w:val="0"/>
      <w:marBottom w:val="0"/>
      <w:divBdr>
        <w:top w:val="none" w:sz="0" w:space="0" w:color="auto"/>
        <w:left w:val="none" w:sz="0" w:space="0" w:color="auto"/>
        <w:bottom w:val="none" w:sz="0" w:space="0" w:color="auto"/>
        <w:right w:val="none" w:sz="0" w:space="0" w:color="auto"/>
      </w:divBdr>
    </w:div>
    <w:div w:id="301422671">
      <w:bodyDiv w:val="1"/>
      <w:marLeft w:val="0"/>
      <w:marRight w:val="0"/>
      <w:marTop w:val="0"/>
      <w:marBottom w:val="0"/>
      <w:divBdr>
        <w:top w:val="none" w:sz="0" w:space="0" w:color="auto"/>
        <w:left w:val="none" w:sz="0" w:space="0" w:color="auto"/>
        <w:bottom w:val="none" w:sz="0" w:space="0" w:color="auto"/>
        <w:right w:val="none" w:sz="0" w:space="0" w:color="auto"/>
      </w:divBdr>
    </w:div>
    <w:div w:id="304818289">
      <w:bodyDiv w:val="1"/>
      <w:marLeft w:val="0"/>
      <w:marRight w:val="0"/>
      <w:marTop w:val="0"/>
      <w:marBottom w:val="0"/>
      <w:divBdr>
        <w:top w:val="none" w:sz="0" w:space="0" w:color="auto"/>
        <w:left w:val="none" w:sz="0" w:space="0" w:color="auto"/>
        <w:bottom w:val="none" w:sz="0" w:space="0" w:color="auto"/>
        <w:right w:val="none" w:sz="0" w:space="0" w:color="auto"/>
      </w:divBdr>
    </w:div>
    <w:div w:id="306322997">
      <w:bodyDiv w:val="1"/>
      <w:marLeft w:val="0"/>
      <w:marRight w:val="0"/>
      <w:marTop w:val="0"/>
      <w:marBottom w:val="0"/>
      <w:divBdr>
        <w:top w:val="none" w:sz="0" w:space="0" w:color="auto"/>
        <w:left w:val="none" w:sz="0" w:space="0" w:color="auto"/>
        <w:bottom w:val="none" w:sz="0" w:space="0" w:color="auto"/>
        <w:right w:val="none" w:sz="0" w:space="0" w:color="auto"/>
      </w:divBdr>
    </w:div>
    <w:div w:id="490827665">
      <w:bodyDiv w:val="1"/>
      <w:marLeft w:val="0"/>
      <w:marRight w:val="0"/>
      <w:marTop w:val="0"/>
      <w:marBottom w:val="0"/>
      <w:divBdr>
        <w:top w:val="none" w:sz="0" w:space="0" w:color="auto"/>
        <w:left w:val="none" w:sz="0" w:space="0" w:color="auto"/>
        <w:bottom w:val="none" w:sz="0" w:space="0" w:color="auto"/>
        <w:right w:val="none" w:sz="0" w:space="0" w:color="auto"/>
      </w:divBdr>
    </w:div>
    <w:div w:id="511070640">
      <w:bodyDiv w:val="1"/>
      <w:marLeft w:val="0"/>
      <w:marRight w:val="0"/>
      <w:marTop w:val="0"/>
      <w:marBottom w:val="0"/>
      <w:divBdr>
        <w:top w:val="none" w:sz="0" w:space="0" w:color="auto"/>
        <w:left w:val="none" w:sz="0" w:space="0" w:color="auto"/>
        <w:bottom w:val="none" w:sz="0" w:space="0" w:color="auto"/>
        <w:right w:val="none" w:sz="0" w:space="0" w:color="auto"/>
      </w:divBdr>
    </w:div>
    <w:div w:id="518088300">
      <w:bodyDiv w:val="1"/>
      <w:marLeft w:val="0"/>
      <w:marRight w:val="0"/>
      <w:marTop w:val="0"/>
      <w:marBottom w:val="0"/>
      <w:divBdr>
        <w:top w:val="none" w:sz="0" w:space="0" w:color="auto"/>
        <w:left w:val="none" w:sz="0" w:space="0" w:color="auto"/>
        <w:bottom w:val="none" w:sz="0" w:space="0" w:color="auto"/>
        <w:right w:val="none" w:sz="0" w:space="0" w:color="auto"/>
      </w:divBdr>
    </w:div>
    <w:div w:id="587422548">
      <w:bodyDiv w:val="1"/>
      <w:marLeft w:val="0"/>
      <w:marRight w:val="0"/>
      <w:marTop w:val="0"/>
      <w:marBottom w:val="0"/>
      <w:divBdr>
        <w:top w:val="none" w:sz="0" w:space="0" w:color="auto"/>
        <w:left w:val="none" w:sz="0" w:space="0" w:color="auto"/>
        <w:bottom w:val="none" w:sz="0" w:space="0" w:color="auto"/>
        <w:right w:val="none" w:sz="0" w:space="0" w:color="auto"/>
      </w:divBdr>
    </w:div>
    <w:div w:id="627397579">
      <w:bodyDiv w:val="1"/>
      <w:marLeft w:val="0"/>
      <w:marRight w:val="0"/>
      <w:marTop w:val="0"/>
      <w:marBottom w:val="0"/>
      <w:divBdr>
        <w:top w:val="none" w:sz="0" w:space="0" w:color="auto"/>
        <w:left w:val="none" w:sz="0" w:space="0" w:color="auto"/>
        <w:bottom w:val="none" w:sz="0" w:space="0" w:color="auto"/>
        <w:right w:val="none" w:sz="0" w:space="0" w:color="auto"/>
      </w:divBdr>
    </w:div>
    <w:div w:id="645817512">
      <w:bodyDiv w:val="1"/>
      <w:marLeft w:val="0"/>
      <w:marRight w:val="0"/>
      <w:marTop w:val="0"/>
      <w:marBottom w:val="0"/>
      <w:divBdr>
        <w:top w:val="none" w:sz="0" w:space="0" w:color="auto"/>
        <w:left w:val="none" w:sz="0" w:space="0" w:color="auto"/>
        <w:bottom w:val="none" w:sz="0" w:space="0" w:color="auto"/>
        <w:right w:val="none" w:sz="0" w:space="0" w:color="auto"/>
      </w:divBdr>
    </w:div>
    <w:div w:id="682585393">
      <w:bodyDiv w:val="1"/>
      <w:marLeft w:val="0"/>
      <w:marRight w:val="0"/>
      <w:marTop w:val="0"/>
      <w:marBottom w:val="0"/>
      <w:divBdr>
        <w:top w:val="none" w:sz="0" w:space="0" w:color="auto"/>
        <w:left w:val="none" w:sz="0" w:space="0" w:color="auto"/>
        <w:bottom w:val="none" w:sz="0" w:space="0" w:color="auto"/>
        <w:right w:val="none" w:sz="0" w:space="0" w:color="auto"/>
      </w:divBdr>
    </w:div>
    <w:div w:id="728655089">
      <w:bodyDiv w:val="1"/>
      <w:marLeft w:val="0"/>
      <w:marRight w:val="0"/>
      <w:marTop w:val="0"/>
      <w:marBottom w:val="0"/>
      <w:divBdr>
        <w:top w:val="none" w:sz="0" w:space="0" w:color="auto"/>
        <w:left w:val="none" w:sz="0" w:space="0" w:color="auto"/>
        <w:bottom w:val="none" w:sz="0" w:space="0" w:color="auto"/>
        <w:right w:val="none" w:sz="0" w:space="0" w:color="auto"/>
      </w:divBdr>
    </w:div>
    <w:div w:id="773356657">
      <w:bodyDiv w:val="1"/>
      <w:marLeft w:val="0"/>
      <w:marRight w:val="0"/>
      <w:marTop w:val="0"/>
      <w:marBottom w:val="0"/>
      <w:divBdr>
        <w:top w:val="none" w:sz="0" w:space="0" w:color="auto"/>
        <w:left w:val="none" w:sz="0" w:space="0" w:color="auto"/>
        <w:bottom w:val="none" w:sz="0" w:space="0" w:color="auto"/>
        <w:right w:val="none" w:sz="0" w:space="0" w:color="auto"/>
      </w:divBdr>
    </w:div>
    <w:div w:id="830802560">
      <w:bodyDiv w:val="1"/>
      <w:marLeft w:val="0"/>
      <w:marRight w:val="0"/>
      <w:marTop w:val="0"/>
      <w:marBottom w:val="0"/>
      <w:divBdr>
        <w:top w:val="none" w:sz="0" w:space="0" w:color="auto"/>
        <w:left w:val="none" w:sz="0" w:space="0" w:color="auto"/>
        <w:bottom w:val="none" w:sz="0" w:space="0" w:color="auto"/>
        <w:right w:val="none" w:sz="0" w:space="0" w:color="auto"/>
      </w:divBdr>
    </w:div>
    <w:div w:id="935820986">
      <w:bodyDiv w:val="1"/>
      <w:marLeft w:val="0"/>
      <w:marRight w:val="0"/>
      <w:marTop w:val="0"/>
      <w:marBottom w:val="0"/>
      <w:divBdr>
        <w:top w:val="none" w:sz="0" w:space="0" w:color="auto"/>
        <w:left w:val="none" w:sz="0" w:space="0" w:color="auto"/>
        <w:bottom w:val="none" w:sz="0" w:space="0" w:color="auto"/>
        <w:right w:val="none" w:sz="0" w:space="0" w:color="auto"/>
      </w:divBdr>
    </w:div>
    <w:div w:id="972637640">
      <w:bodyDiv w:val="1"/>
      <w:marLeft w:val="0"/>
      <w:marRight w:val="0"/>
      <w:marTop w:val="0"/>
      <w:marBottom w:val="0"/>
      <w:divBdr>
        <w:top w:val="none" w:sz="0" w:space="0" w:color="auto"/>
        <w:left w:val="none" w:sz="0" w:space="0" w:color="auto"/>
        <w:bottom w:val="none" w:sz="0" w:space="0" w:color="auto"/>
        <w:right w:val="none" w:sz="0" w:space="0" w:color="auto"/>
      </w:divBdr>
    </w:div>
    <w:div w:id="1004436697">
      <w:bodyDiv w:val="1"/>
      <w:marLeft w:val="0"/>
      <w:marRight w:val="0"/>
      <w:marTop w:val="0"/>
      <w:marBottom w:val="0"/>
      <w:divBdr>
        <w:top w:val="none" w:sz="0" w:space="0" w:color="auto"/>
        <w:left w:val="none" w:sz="0" w:space="0" w:color="auto"/>
        <w:bottom w:val="none" w:sz="0" w:space="0" w:color="auto"/>
        <w:right w:val="none" w:sz="0" w:space="0" w:color="auto"/>
      </w:divBdr>
    </w:div>
    <w:div w:id="1129785200">
      <w:bodyDiv w:val="1"/>
      <w:marLeft w:val="0"/>
      <w:marRight w:val="0"/>
      <w:marTop w:val="0"/>
      <w:marBottom w:val="0"/>
      <w:divBdr>
        <w:top w:val="none" w:sz="0" w:space="0" w:color="auto"/>
        <w:left w:val="none" w:sz="0" w:space="0" w:color="auto"/>
        <w:bottom w:val="none" w:sz="0" w:space="0" w:color="auto"/>
        <w:right w:val="none" w:sz="0" w:space="0" w:color="auto"/>
      </w:divBdr>
    </w:div>
    <w:div w:id="1153369424">
      <w:bodyDiv w:val="1"/>
      <w:marLeft w:val="0"/>
      <w:marRight w:val="0"/>
      <w:marTop w:val="0"/>
      <w:marBottom w:val="0"/>
      <w:divBdr>
        <w:top w:val="none" w:sz="0" w:space="0" w:color="auto"/>
        <w:left w:val="none" w:sz="0" w:space="0" w:color="auto"/>
        <w:bottom w:val="none" w:sz="0" w:space="0" w:color="auto"/>
        <w:right w:val="none" w:sz="0" w:space="0" w:color="auto"/>
      </w:divBdr>
    </w:div>
    <w:div w:id="1222331562">
      <w:bodyDiv w:val="1"/>
      <w:marLeft w:val="0"/>
      <w:marRight w:val="0"/>
      <w:marTop w:val="0"/>
      <w:marBottom w:val="0"/>
      <w:divBdr>
        <w:top w:val="none" w:sz="0" w:space="0" w:color="auto"/>
        <w:left w:val="none" w:sz="0" w:space="0" w:color="auto"/>
        <w:bottom w:val="none" w:sz="0" w:space="0" w:color="auto"/>
        <w:right w:val="none" w:sz="0" w:space="0" w:color="auto"/>
      </w:divBdr>
    </w:div>
    <w:div w:id="1274704660">
      <w:bodyDiv w:val="1"/>
      <w:marLeft w:val="0"/>
      <w:marRight w:val="0"/>
      <w:marTop w:val="0"/>
      <w:marBottom w:val="0"/>
      <w:divBdr>
        <w:top w:val="none" w:sz="0" w:space="0" w:color="auto"/>
        <w:left w:val="none" w:sz="0" w:space="0" w:color="auto"/>
        <w:bottom w:val="none" w:sz="0" w:space="0" w:color="auto"/>
        <w:right w:val="none" w:sz="0" w:space="0" w:color="auto"/>
      </w:divBdr>
    </w:div>
    <w:div w:id="1355766433">
      <w:bodyDiv w:val="1"/>
      <w:marLeft w:val="0"/>
      <w:marRight w:val="0"/>
      <w:marTop w:val="0"/>
      <w:marBottom w:val="0"/>
      <w:divBdr>
        <w:top w:val="none" w:sz="0" w:space="0" w:color="auto"/>
        <w:left w:val="none" w:sz="0" w:space="0" w:color="auto"/>
        <w:bottom w:val="none" w:sz="0" w:space="0" w:color="auto"/>
        <w:right w:val="none" w:sz="0" w:space="0" w:color="auto"/>
      </w:divBdr>
    </w:div>
    <w:div w:id="1380978955">
      <w:bodyDiv w:val="1"/>
      <w:marLeft w:val="0"/>
      <w:marRight w:val="0"/>
      <w:marTop w:val="0"/>
      <w:marBottom w:val="0"/>
      <w:divBdr>
        <w:top w:val="none" w:sz="0" w:space="0" w:color="auto"/>
        <w:left w:val="none" w:sz="0" w:space="0" w:color="auto"/>
        <w:bottom w:val="none" w:sz="0" w:space="0" w:color="auto"/>
        <w:right w:val="none" w:sz="0" w:space="0" w:color="auto"/>
      </w:divBdr>
    </w:div>
    <w:div w:id="1405108860">
      <w:bodyDiv w:val="1"/>
      <w:marLeft w:val="0"/>
      <w:marRight w:val="0"/>
      <w:marTop w:val="0"/>
      <w:marBottom w:val="0"/>
      <w:divBdr>
        <w:top w:val="none" w:sz="0" w:space="0" w:color="auto"/>
        <w:left w:val="none" w:sz="0" w:space="0" w:color="auto"/>
        <w:bottom w:val="none" w:sz="0" w:space="0" w:color="auto"/>
        <w:right w:val="none" w:sz="0" w:space="0" w:color="auto"/>
      </w:divBdr>
    </w:div>
    <w:div w:id="1516381457">
      <w:bodyDiv w:val="1"/>
      <w:marLeft w:val="0"/>
      <w:marRight w:val="0"/>
      <w:marTop w:val="0"/>
      <w:marBottom w:val="0"/>
      <w:divBdr>
        <w:top w:val="none" w:sz="0" w:space="0" w:color="auto"/>
        <w:left w:val="none" w:sz="0" w:space="0" w:color="auto"/>
        <w:bottom w:val="none" w:sz="0" w:space="0" w:color="auto"/>
        <w:right w:val="none" w:sz="0" w:space="0" w:color="auto"/>
      </w:divBdr>
    </w:div>
    <w:div w:id="1674379432">
      <w:bodyDiv w:val="1"/>
      <w:marLeft w:val="0"/>
      <w:marRight w:val="0"/>
      <w:marTop w:val="0"/>
      <w:marBottom w:val="0"/>
      <w:divBdr>
        <w:top w:val="none" w:sz="0" w:space="0" w:color="auto"/>
        <w:left w:val="none" w:sz="0" w:space="0" w:color="auto"/>
        <w:bottom w:val="none" w:sz="0" w:space="0" w:color="auto"/>
        <w:right w:val="none" w:sz="0" w:space="0" w:color="auto"/>
      </w:divBdr>
    </w:div>
    <w:div w:id="1679229821">
      <w:bodyDiv w:val="1"/>
      <w:marLeft w:val="0"/>
      <w:marRight w:val="0"/>
      <w:marTop w:val="0"/>
      <w:marBottom w:val="0"/>
      <w:divBdr>
        <w:top w:val="none" w:sz="0" w:space="0" w:color="auto"/>
        <w:left w:val="none" w:sz="0" w:space="0" w:color="auto"/>
        <w:bottom w:val="none" w:sz="0" w:space="0" w:color="auto"/>
        <w:right w:val="none" w:sz="0" w:space="0" w:color="auto"/>
      </w:divBdr>
    </w:div>
    <w:div w:id="1809130059">
      <w:bodyDiv w:val="1"/>
      <w:marLeft w:val="0"/>
      <w:marRight w:val="0"/>
      <w:marTop w:val="0"/>
      <w:marBottom w:val="0"/>
      <w:divBdr>
        <w:top w:val="none" w:sz="0" w:space="0" w:color="auto"/>
        <w:left w:val="none" w:sz="0" w:space="0" w:color="auto"/>
        <w:bottom w:val="none" w:sz="0" w:space="0" w:color="auto"/>
        <w:right w:val="none" w:sz="0" w:space="0" w:color="auto"/>
      </w:divBdr>
    </w:div>
    <w:div w:id="1821992451">
      <w:bodyDiv w:val="1"/>
      <w:marLeft w:val="0"/>
      <w:marRight w:val="0"/>
      <w:marTop w:val="0"/>
      <w:marBottom w:val="0"/>
      <w:divBdr>
        <w:top w:val="none" w:sz="0" w:space="0" w:color="auto"/>
        <w:left w:val="none" w:sz="0" w:space="0" w:color="auto"/>
        <w:bottom w:val="none" w:sz="0" w:space="0" w:color="auto"/>
        <w:right w:val="none" w:sz="0" w:space="0" w:color="auto"/>
      </w:divBdr>
    </w:div>
    <w:div w:id="1855486770">
      <w:bodyDiv w:val="1"/>
      <w:marLeft w:val="0"/>
      <w:marRight w:val="0"/>
      <w:marTop w:val="0"/>
      <w:marBottom w:val="0"/>
      <w:divBdr>
        <w:top w:val="none" w:sz="0" w:space="0" w:color="auto"/>
        <w:left w:val="none" w:sz="0" w:space="0" w:color="auto"/>
        <w:bottom w:val="none" w:sz="0" w:space="0" w:color="auto"/>
        <w:right w:val="none" w:sz="0" w:space="0" w:color="auto"/>
      </w:divBdr>
    </w:div>
    <w:div w:id="1906796652">
      <w:bodyDiv w:val="1"/>
      <w:marLeft w:val="0"/>
      <w:marRight w:val="0"/>
      <w:marTop w:val="0"/>
      <w:marBottom w:val="0"/>
      <w:divBdr>
        <w:top w:val="none" w:sz="0" w:space="0" w:color="auto"/>
        <w:left w:val="none" w:sz="0" w:space="0" w:color="auto"/>
        <w:bottom w:val="none" w:sz="0" w:space="0" w:color="auto"/>
        <w:right w:val="none" w:sz="0" w:space="0" w:color="auto"/>
      </w:divBdr>
    </w:div>
    <w:div w:id="1907229225">
      <w:bodyDiv w:val="1"/>
      <w:marLeft w:val="0"/>
      <w:marRight w:val="0"/>
      <w:marTop w:val="0"/>
      <w:marBottom w:val="0"/>
      <w:divBdr>
        <w:top w:val="none" w:sz="0" w:space="0" w:color="auto"/>
        <w:left w:val="none" w:sz="0" w:space="0" w:color="auto"/>
        <w:bottom w:val="none" w:sz="0" w:space="0" w:color="auto"/>
        <w:right w:val="none" w:sz="0" w:space="0" w:color="auto"/>
      </w:divBdr>
    </w:div>
    <w:div w:id="1919361442">
      <w:bodyDiv w:val="1"/>
      <w:marLeft w:val="0"/>
      <w:marRight w:val="0"/>
      <w:marTop w:val="0"/>
      <w:marBottom w:val="0"/>
      <w:divBdr>
        <w:top w:val="none" w:sz="0" w:space="0" w:color="auto"/>
        <w:left w:val="none" w:sz="0" w:space="0" w:color="auto"/>
        <w:bottom w:val="none" w:sz="0" w:space="0" w:color="auto"/>
        <w:right w:val="none" w:sz="0" w:space="0" w:color="auto"/>
      </w:divBdr>
    </w:div>
    <w:div w:id="2101755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justdigi.ee/sites/default/files/documents/2025-06/Halduskoormuse%20tasakaalustamise%20juhis.pdf"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marge.kaskpeit@fin.ee" TargetMode="External"/><Relationship Id="rId2" Type="http://schemas.openxmlformats.org/officeDocument/2006/relationships/customXml" Target="../customXml/item2.xml"/><Relationship Id="rId16" Type="http://schemas.openxmlformats.org/officeDocument/2006/relationships/hyperlink" Target="mailto:heleri.piip@fin.ee"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mailto:anneli.valgma@fin.ee"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8" Type="http://schemas.openxmlformats.org/officeDocument/2006/relationships/hyperlink" Target="https://www.eca.europa.eu/Lists/ECADocuments/SR21_03/SR_Exchange_tax_inform_ET.pdf" TargetMode="External"/><Relationship Id="rId13" Type="http://schemas.openxmlformats.org/officeDocument/2006/relationships/hyperlink" Target="https://curia.europa.eu/juris/liste.jsf?num=C-694/20" TargetMode="External"/><Relationship Id="rId18" Type="http://schemas.openxmlformats.org/officeDocument/2006/relationships/hyperlink" Target="https://www.eca.europa.eu/et/Pages/DocItem.aspx?did=57680" TargetMode="External"/><Relationship Id="rId26" Type="http://schemas.openxmlformats.org/officeDocument/2006/relationships/hyperlink" Target="https://blog.bitpanda.com/en/bitpanda-technology-solutions-global-overview-crypto-ownership-and-adoption" TargetMode="External"/><Relationship Id="rId3" Type="http://schemas.openxmlformats.org/officeDocument/2006/relationships/hyperlink" Target="https://www.riigikogu.ee/tegevus/eelnoud/eelnou/d0f2c493-2fc0-4edc-a946-ade4e5901fde/karistusseadustiku-muutmise-ja-sellega-seonduvalt-teiste-seaduste-muutmise-seadus-trahviuhiku-suurendamine" TargetMode="External"/><Relationship Id="rId21" Type="http://schemas.openxmlformats.org/officeDocument/2006/relationships/hyperlink" Target="https://emta.ee/uudised/tuludeklaratsioon-puudutab-ka-kruptoinvestoreid" TargetMode="External"/><Relationship Id="rId7" Type="http://schemas.openxmlformats.org/officeDocument/2006/relationships/hyperlink" Target="https://www.coinbase.com/explore" TargetMode="External"/><Relationship Id="rId12" Type="http://schemas.openxmlformats.org/officeDocument/2006/relationships/hyperlink" Target="https://www.fi.ee/et/supervised-entities?closed=1&amp;st%5b2124%5d=2124" TargetMode="External"/><Relationship Id="rId17" Type="http://schemas.openxmlformats.org/officeDocument/2006/relationships/hyperlink" Target="https://www.fin.ee/riigi-rahandus-ja-maksud/maksu-ja-tollipoliitika/maksualane-teabevahetus" TargetMode="External"/><Relationship Id="rId25" Type="http://schemas.openxmlformats.org/officeDocument/2006/relationships/hyperlink" Target="https://www.chainalysis.com/blog/2024-global-crypto-adoption-index/" TargetMode="External"/><Relationship Id="rId2" Type="http://schemas.openxmlformats.org/officeDocument/2006/relationships/hyperlink" Target="https://www.oecd.org/tax/exchange-of-tax-information/crypto-asset-reporting-framework-and-amendments-to-the-common-reporting-standard.htm" TargetMode="External"/><Relationship Id="rId16" Type="http://schemas.openxmlformats.org/officeDocument/2006/relationships/hyperlink" Target="https://eelnoud.valitsus.ee/main/mount/docList/2f862966-e4d6-48bb-ba19-c96b8b250061" TargetMode="External"/><Relationship Id="rId20" Type="http://schemas.openxmlformats.org/officeDocument/2006/relationships/hyperlink" Target="https://ec.europa.eu/eurostat/statistics-explained/index.php?title=Glossary:List_of_offshore_financial_centres" TargetMode="External"/><Relationship Id="rId1" Type="http://schemas.openxmlformats.org/officeDocument/2006/relationships/hyperlink" Target="https://eur-lex.europa.eu/legal-content/ET/TXT/?uri=CELEX:32023L2226" TargetMode="External"/><Relationship Id="rId6" Type="http://schemas.openxmlformats.org/officeDocument/2006/relationships/hyperlink" Target="https://coinmarketcap.com/" TargetMode="External"/><Relationship Id="rId11" Type="http://schemas.openxmlformats.org/officeDocument/2006/relationships/hyperlink" Target="https://doi.org/10.1787/9789264267992-en" TargetMode="External"/><Relationship Id="rId24" Type="http://schemas.openxmlformats.org/officeDocument/2006/relationships/hyperlink" Target="https://www.chainalysis.com/blog/2023-global-crypto-adoption-index/" TargetMode="External"/><Relationship Id="rId5" Type="http://schemas.openxmlformats.org/officeDocument/2006/relationships/hyperlink" Target="https://www.coingecko.com/en/global-charts" TargetMode="External"/><Relationship Id="rId15" Type="http://schemas.openxmlformats.org/officeDocument/2006/relationships/hyperlink" Target="https://eelnoud.valitsus.ee/main/mount/docList/5a66f06b-93c0-4757-83cd-5e6e07fba987" TargetMode="External"/><Relationship Id="rId23" Type="http://schemas.openxmlformats.org/officeDocument/2006/relationships/hyperlink" Target="https://fiu.ee/media/170/download" TargetMode="External"/><Relationship Id="rId28" Type="http://schemas.openxmlformats.org/officeDocument/2006/relationships/hyperlink" Target="https://www.riigiteataja.ee/aktilisa/1281/2202/2026/RM_m61_lisa1.pdf" TargetMode="External"/><Relationship Id="rId10" Type="http://schemas.openxmlformats.org/officeDocument/2006/relationships/hyperlink" Target="https://www.oecd.org/content/dam/oecd/en/topics/policy-issues/tax-transparency-and-international-co-operation/carf-mcaa-signatories.pdf/_jcr_content/renditions/original./carf-mcaa-signatories.pdf" TargetMode="External"/><Relationship Id="rId19" Type="http://schemas.openxmlformats.org/officeDocument/2006/relationships/hyperlink" Target="https://fiu.ee/rahapesu-andmeburoo-aastaraamat-2024/virtuaalvaaringu-teenuse-pakkujad" TargetMode="External"/><Relationship Id="rId4" Type="http://schemas.openxmlformats.org/officeDocument/2006/relationships/hyperlink" Target="https://eelnoud.valitsus.ee/main/mount/docList/7413f0a8-5613-4a7c-8238-713749f0b833" TargetMode="External"/><Relationship Id="rId9" Type="http://schemas.openxmlformats.org/officeDocument/2006/relationships/hyperlink" Target="https://www.oecd.org/content/dam/oecd/en/networks/global-forum-tax-transparency/commitments-carf.pdf" TargetMode="External"/><Relationship Id="rId14" Type="http://schemas.openxmlformats.org/officeDocument/2006/relationships/hyperlink" Target="https://eelnoud.valitsus.ee/main/mount/docList/eade0861-1f73-4139-a6ae-bd670afe01c9" TargetMode="External"/><Relationship Id="rId22" Type="http://schemas.openxmlformats.org/officeDocument/2006/relationships/hyperlink" Target="https://emta.ee/eraklient/maksud-ja-tasumine/maksustatavad-tulud/kruptoraha" TargetMode="External"/><Relationship Id="rId27" Type="http://schemas.openxmlformats.org/officeDocument/2006/relationships/hyperlink" Target="https://www.triple-a.io/cryptocurrency-ownership-data"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9E1895-552B-48E1-8152-FC1E5494591A}">
  <ds:schemaRefs>
    <ds:schemaRef ds:uri="http://schemas.microsoft.com/sharepoint/v3/contenttype/forms"/>
  </ds:schemaRefs>
</ds:datastoreItem>
</file>

<file path=customXml/itemProps2.xml><?xml version="1.0" encoding="utf-8"?>
<ds:datastoreItem xmlns:ds="http://schemas.openxmlformats.org/officeDocument/2006/customXml" ds:itemID="{3ECF509D-9F49-474C-B85A-B7C249B3CE65}">
  <ds:schemaRefs>
    <ds:schemaRef ds:uri="http://schemas.openxmlformats.org/officeDocument/2006/bibliography"/>
  </ds:schemaRefs>
</ds:datastoreItem>
</file>

<file path=customXml/itemProps3.xml><?xml version="1.0" encoding="utf-8"?>
<ds:datastoreItem xmlns:ds="http://schemas.openxmlformats.org/officeDocument/2006/customXml" ds:itemID="{0664B501-4D76-4412-843C-05332BA676E9}">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4.xml><?xml version="1.0" encoding="utf-8"?>
<ds:datastoreItem xmlns:ds="http://schemas.openxmlformats.org/officeDocument/2006/customXml" ds:itemID="{4AB46253-B43F-493C-AA93-F4E45E7362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12185</Words>
  <Characters>70677</Characters>
  <Application>Microsoft Office Word</Application>
  <DocSecurity>0</DocSecurity>
  <Lines>588</Lines>
  <Paragraphs>165</Paragraphs>
  <ScaleCrop>false</ScaleCrop>
  <Company/>
  <LinksUpToDate>false</LinksUpToDate>
  <CharactersWithSpaces>82697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Anneli Valgma</dc:creator>
  <cp:keywords/>
  <dc:description/>
  <cp:lastModifiedBy>Katariina Kärsten - JUSTDIGI</cp:lastModifiedBy>
  <cp:revision>69</cp:revision>
  <cp:lastPrinted>2023-04-18T15:05:00Z</cp:lastPrinted>
  <dcterms:created xsi:type="dcterms:W3CDTF">2025-07-25T15:26:00Z</dcterms:created>
  <dcterms:modified xsi:type="dcterms:W3CDTF">2025-09-24T14:00:00Z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2025-04-22T13:51:51Z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85f52d94-674f-41a6-8dbf-8873ef8da504</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0x0101003E579B56BAECA84AA24CE2339784D7AE</vt:lpwstr>
  </property>
  <property fmtid="{D5CDD505-2E9C-101B-9397-08002B2CF9AE}" pid="11" name="MediaServiceImageTags">
    <vt:lpwstr/>
  </property>
  <property fmtid="{D5CDD505-2E9C-101B-9397-08002B2CF9AE}" pid="12" name="docLang">
    <vt:lpwstr>et</vt:lpwstr>
  </property>
</Properties>
</file>